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A9552" w14:textId="180ECD6E" w:rsidR="00065AB7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14:paraId="22E852FD" w14:textId="45C47493" w:rsidR="009F4825" w:rsidRPr="0045644B" w:rsidRDefault="009F4825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Č. XXXX</w:t>
      </w:r>
    </w:p>
    <w:p w14:paraId="287F6719" w14:textId="77777777" w:rsidR="00423AC2" w:rsidRPr="00081EE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14:paraId="3AA2EABF" w14:textId="77777777" w:rsidR="00440921" w:rsidRPr="00081EE0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065AB7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081EE0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>. z. o verejnom obstarávaní a o zmene a doplnení niektorých zákonov v znení neskorších predpisov (ďalej len „zákon č. 343/2015 Z. z.“)</w:t>
      </w:r>
    </w:p>
    <w:p w14:paraId="171471DD" w14:textId="77777777" w:rsidR="00065AB7" w:rsidRPr="00081EE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081EE0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14:paraId="0660E1E9" w14:textId="77777777" w:rsidR="003D6F4D" w:rsidRPr="00081EE0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6D5815EC" w14:textId="77777777" w:rsidR="003D6F4D" w:rsidRPr="00081EE0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674DF68B" w14:textId="77777777" w:rsidR="00423AC2" w:rsidRPr="00081EE0" w:rsidRDefault="00423AC2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b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b/>
          <w:sz w:val="24"/>
          <w:szCs w:val="24"/>
          <w:lang w:eastAsia="en-US"/>
        </w:rPr>
        <w:t>Zmluvné strany</w:t>
      </w:r>
    </w:p>
    <w:p w14:paraId="34F81D6B" w14:textId="77777777" w:rsidR="00423AC2" w:rsidRPr="00081EE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1D2CD522" w14:textId="6328AEAB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14:paraId="5BF9337F" w14:textId="77777777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14:paraId="0239672E" w14:textId="77777777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14:paraId="2A362A9F" w14:textId="3B472CDA" w:rsidR="004D2666" w:rsidRPr="00081EE0" w:rsidRDefault="004D2666" w:rsidP="009F482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5E607321" w14:textId="66318363" w:rsidR="004D2666" w:rsidRPr="00081EE0" w:rsidRDefault="009F4825" w:rsidP="009F4825">
      <w:pPr>
        <w:tabs>
          <w:tab w:val="left" w:pos="1701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t>IČO</w:t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>
        <w:rPr>
          <w:rFonts w:ascii="Arial Narrow" w:eastAsia="Calibri" w:hAnsi="Arial Narrow"/>
          <w:sz w:val="24"/>
          <w:szCs w:val="24"/>
          <w:lang w:eastAsia="en-US"/>
        </w:rPr>
        <w:tab/>
        <w:t xml:space="preserve">          </w:t>
      </w:r>
      <w:r w:rsidR="004D2666" w:rsidRPr="00081EE0">
        <w:rPr>
          <w:rFonts w:ascii="Arial Narrow" w:eastAsia="Calibri" w:hAnsi="Arial Narrow"/>
          <w:sz w:val="24"/>
          <w:szCs w:val="24"/>
          <w:lang w:eastAsia="en-US"/>
        </w:rPr>
        <w:t>00151866</w:t>
      </w:r>
    </w:p>
    <w:p w14:paraId="352D9347" w14:textId="51CF3F3E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Bankové spojenie: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3077DFEA" w14:textId="7BF06E95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 xml:space="preserve">Číslo účtu: 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01D5D4AD" w14:textId="7EB18962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BIC/SWIFT kód: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034C9AF6" w14:textId="77777777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proofErr w:type="spellStart"/>
      <w:r w:rsidRPr="00081EE0">
        <w:rPr>
          <w:rFonts w:ascii="Arial Narrow" w:eastAsia="Calibri" w:hAnsi="Arial Narrow"/>
          <w:sz w:val="24"/>
          <w:szCs w:val="24"/>
          <w:lang w:eastAsia="en-US"/>
        </w:rPr>
        <w:t>www.minv.sk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D2666" w:rsidRPr="00081EE0" w14:paraId="02A56A2C" w14:textId="77777777" w:rsidTr="002B1C81">
        <w:tc>
          <w:tcPr>
            <w:tcW w:w="4606" w:type="dxa"/>
            <w:shd w:val="clear" w:color="auto" w:fill="auto"/>
          </w:tcPr>
          <w:p w14:paraId="2CE185FE" w14:textId="77777777" w:rsidR="004D2666" w:rsidRPr="00081EE0" w:rsidRDefault="004D2666" w:rsidP="002B1C8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62DE3BB5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1EE6BE2D" w14:textId="77777777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151A93ED" w14:textId="77777777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14:paraId="37A9B1D5" w14:textId="77777777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0417FDD7" w14:textId="77777777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a</w:t>
      </w:r>
    </w:p>
    <w:p w14:paraId="2771E332" w14:textId="77777777" w:rsidR="004D2666" w:rsidRPr="00081EE0" w:rsidRDefault="004D2666" w:rsidP="004D2666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4D2666" w:rsidRPr="00081EE0" w14:paraId="3F6AE20D" w14:textId="77777777" w:rsidTr="002B1C81">
        <w:tc>
          <w:tcPr>
            <w:tcW w:w="2802" w:type="dxa"/>
            <w:shd w:val="clear" w:color="auto" w:fill="auto"/>
          </w:tcPr>
          <w:p w14:paraId="5725B095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081EE0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14:paraId="5BF41F8A" w14:textId="48683FF3" w:rsidR="004D2666" w:rsidRPr="00081EE0" w:rsidRDefault="004D2666" w:rsidP="002B1C81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4D2666" w:rsidRPr="00081EE0" w14:paraId="70E138EA" w14:textId="77777777" w:rsidTr="002B1C81">
        <w:tc>
          <w:tcPr>
            <w:tcW w:w="2802" w:type="dxa"/>
            <w:shd w:val="clear" w:color="auto" w:fill="auto"/>
          </w:tcPr>
          <w:p w14:paraId="026EDC4D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081EE0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14:paraId="720625B3" w14:textId="626A1AD4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4D2666" w:rsidRPr="00081EE0" w14:paraId="66ACCC8C" w14:textId="77777777" w:rsidTr="002B1C81">
        <w:tc>
          <w:tcPr>
            <w:tcW w:w="2802" w:type="dxa"/>
            <w:shd w:val="clear" w:color="auto" w:fill="auto"/>
          </w:tcPr>
          <w:p w14:paraId="0B516791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081EE0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14:paraId="4CFED135" w14:textId="1B9410C8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4D2666" w:rsidRPr="00081EE0" w14:paraId="27891B6D" w14:textId="77777777" w:rsidTr="002B1C81">
        <w:tc>
          <w:tcPr>
            <w:tcW w:w="2802" w:type="dxa"/>
            <w:shd w:val="clear" w:color="auto" w:fill="auto"/>
          </w:tcPr>
          <w:p w14:paraId="0E2FFF17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81EE0">
              <w:rPr>
                <w:rFonts w:ascii="Arial Narrow" w:hAnsi="Arial Narrow" w:cs="Arial"/>
                <w:sz w:val="24"/>
                <w:szCs w:val="24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14:paraId="6259BBDE" w14:textId="710E3085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D2666" w:rsidRPr="00081EE0" w14:paraId="0DDD6CC2" w14:textId="77777777" w:rsidTr="002B1C81">
        <w:tc>
          <w:tcPr>
            <w:tcW w:w="2802" w:type="dxa"/>
            <w:shd w:val="clear" w:color="auto" w:fill="auto"/>
          </w:tcPr>
          <w:p w14:paraId="51EDEE07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81EE0">
              <w:rPr>
                <w:rFonts w:ascii="Arial Narrow" w:hAnsi="Arial Narrow" w:cs="Arial"/>
                <w:sz w:val="24"/>
                <w:szCs w:val="24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14:paraId="2FD15CAF" w14:textId="0F94939D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D2666" w:rsidRPr="00081EE0" w14:paraId="6E2F862E" w14:textId="77777777" w:rsidTr="002B1C81">
        <w:tc>
          <w:tcPr>
            <w:tcW w:w="2802" w:type="dxa"/>
            <w:shd w:val="clear" w:color="auto" w:fill="auto"/>
          </w:tcPr>
          <w:p w14:paraId="02A21763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81EE0">
              <w:rPr>
                <w:rFonts w:ascii="Arial Narrow" w:hAnsi="Arial Narrow" w:cs="Arial"/>
                <w:sz w:val="24"/>
                <w:szCs w:val="24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14:paraId="1F67DA54" w14:textId="08F08E6D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D2666" w:rsidRPr="00081EE0" w14:paraId="2F518F71" w14:textId="77777777" w:rsidTr="002B1C81">
        <w:tc>
          <w:tcPr>
            <w:tcW w:w="2802" w:type="dxa"/>
            <w:shd w:val="clear" w:color="auto" w:fill="auto"/>
          </w:tcPr>
          <w:p w14:paraId="303B965C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81EE0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14:paraId="790426CD" w14:textId="38900A86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D2666" w:rsidRPr="00081EE0" w14:paraId="1273ACB5" w14:textId="77777777" w:rsidTr="002B1C81">
        <w:tc>
          <w:tcPr>
            <w:tcW w:w="2802" w:type="dxa"/>
            <w:shd w:val="clear" w:color="auto" w:fill="auto"/>
          </w:tcPr>
          <w:p w14:paraId="66F8BD63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81EE0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14:paraId="6F8668E9" w14:textId="26A8E619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D2666" w:rsidRPr="00081EE0" w14:paraId="0AD8FB1B" w14:textId="77777777" w:rsidTr="002B1C81">
        <w:tc>
          <w:tcPr>
            <w:tcW w:w="2802" w:type="dxa"/>
            <w:shd w:val="clear" w:color="auto" w:fill="auto"/>
          </w:tcPr>
          <w:p w14:paraId="7AB54B2E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81EE0">
              <w:rPr>
                <w:rFonts w:ascii="Arial Narrow" w:hAnsi="Arial Narrow" w:cs="Arial"/>
                <w:sz w:val="24"/>
                <w:szCs w:val="24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14:paraId="18122317" w14:textId="68B2991D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D2666" w:rsidRPr="00081EE0" w14:paraId="2CED85AE" w14:textId="77777777" w:rsidTr="002B1C81">
        <w:tc>
          <w:tcPr>
            <w:tcW w:w="2802" w:type="dxa"/>
            <w:shd w:val="clear" w:color="auto" w:fill="auto"/>
          </w:tcPr>
          <w:p w14:paraId="4125F4CE" w14:textId="77777777" w:rsidR="004D2666" w:rsidRPr="00081EE0" w:rsidRDefault="004D2666" w:rsidP="002B1C81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81EE0">
              <w:rPr>
                <w:rFonts w:ascii="Arial Narrow" w:hAnsi="Arial Narrow" w:cs="Arial"/>
                <w:sz w:val="24"/>
                <w:szCs w:val="24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14:paraId="682D4CF0" w14:textId="7E4CF07B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D2666" w:rsidRPr="00081EE0" w14:paraId="21D5E773" w14:textId="77777777" w:rsidTr="002B1C81">
        <w:tc>
          <w:tcPr>
            <w:tcW w:w="2802" w:type="dxa"/>
            <w:shd w:val="clear" w:color="auto" w:fill="auto"/>
          </w:tcPr>
          <w:p w14:paraId="2F2E2CAB" w14:textId="77777777" w:rsidR="004D2666" w:rsidRPr="00081EE0" w:rsidRDefault="004D2666" w:rsidP="002B1C81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81EE0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081EE0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14:paraId="19746867" w14:textId="1B253AC9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D2666" w:rsidRPr="00081EE0" w14:paraId="5DE650BE" w14:textId="77777777" w:rsidTr="002B1C81">
        <w:tc>
          <w:tcPr>
            <w:tcW w:w="2802" w:type="dxa"/>
            <w:shd w:val="clear" w:color="auto" w:fill="auto"/>
          </w:tcPr>
          <w:p w14:paraId="261CEAD0" w14:textId="77777777" w:rsidR="004D2666" w:rsidRPr="00081EE0" w:rsidRDefault="004D2666" w:rsidP="002B1C81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81EE0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14:paraId="16BA03C5" w14:textId="6CE7FEC2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3E6904B4" w14:textId="77777777" w:rsidR="004D2666" w:rsidRPr="00081EE0" w:rsidRDefault="004D2666" w:rsidP="002B1C81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70D225A0" w14:textId="77777777" w:rsidR="00423AC2" w:rsidRPr="00081EE0" w:rsidRDefault="00AF217D" w:rsidP="00AF217D">
      <w:pPr>
        <w:tabs>
          <w:tab w:val="clear" w:pos="2160"/>
          <w:tab w:val="clear" w:pos="2880"/>
          <w:tab w:val="clear" w:pos="4500"/>
        </w:tabs>
        <w:ind w:left="3400" w:firstLine="680"/>
        <w:rPr>
          <w:rFonts w:ascii="Arial Narrow" w:eastAsia="Calibri" w:hAnsi="Arial Narrow"/>
          <w:i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i/>
          <w:sz w:val="24"/>
          <w:szCs w:val="24"/>
          <w:lang w:eastAsia="en-US"/>
        </w:rPr>
        <w:t xml:space="preserve">doplní dodávateľ </w:t>
      </w:r>
    </w:p>
    <w:p w14:paraId="48FA54D9" w14:textId="77777777" w:rsidR="00423AC2" w:rsidRPr="00081EE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4695EE0F" w14:textId="77777777" w:rsidR="00AF217D" w:rsidRPr="00081EE0" w:rsidRDefault="00AF217D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00DA9E81" w14:textId="175EDE71" w:rsidR="00423AC2" w:rsidRPr="00081EE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081EE0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14:paraId="5DFF614D" w14:textId="77777777" w:rsidR="00423AC2" w:rsidRPr="00081EE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2944A7C8" w14:textId="0AEBB3AE" w:rsidR="00423AC2" w:rsidRPr="00081EE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081EE0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14:paraId="49E57CAC" w14:textId="77777777" w:rsidR="00423AC2" w:rsidRPr="00081EE0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14:paraId="03ECA43C" w14:textId="6813BFE6" w:rsidR="00440921" w:rsidRPr="00081EE0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081EE0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081EE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14:paraId="28654BCB" w14:textId="77777777" w:rsidR="00440921" w:rsidRPr="00081EE0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081EE0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14:paraId="02FC9F12" w14:textId="77777777" w:rsidR="00AB550E" w:rsidRPr="00081EE0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511974D9" w14:textId="669172CB" w:rsidR="00B243F7" w:rsidRPr="00081EE0" w:rsidRDefault="00B243F7" w:rsidP="00EB374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081EE0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081EE0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081EE0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 </w:t>
      </w:r>
      <w:r w:rsidR="002D30EC" w:rsidRPr="00081EE0">
        <w:rPr>
          <w:rFonts w:ascii="Arial Narrow" w:hAnsi="Arial Narrow" w:cs="Arial"/>
          <w:b/>
          <w:sz w:val="24"/>
          <w:szCs w:val="24"/>
        </w:rPr>
        <w:t xml:space="preserve">Pekárenské a cukrárenské </w:t>
      </w:r>
      <w:proofErr w:type="spellStart"/>
      <w:r w:rsidR="002D30EC" w:rsidRPr="00081EE0">
        <w:rPr>
          <w:rFonts w:ascii="Arial Narrow" w:hAnsi="Arial Narrow" w:cs="Arial"/>
          <w:b/>
          <w:sz w:val="24"/>
          <w:szCs w:val="24"/>
        </w:rPr>
        <w:t>výrobky</w:t>
      </w:r>
      <w:r w:rsidR="00416EDA" w:rsidRPr="00081EE0">
        <w:rPr>
          <w:rFonts w:ascii="Arial Narrow" w:hAnsi="Arial Narrow" w:cs="Arial"/>
          <w:b/>
          <w:sz w:val="24"/>
          <w:szCs w:val="24"/>
        </w:rPr>
        <w:t>_DNS</w:t>
      </w:r>
      <w:proofErr w:type="spellEnd"/>
      <w:r w:rsidRPr="00081EE0">
        <w:rPr>
          <w:rFonts w:ascii="Arial Narrow" w:hAnsi="Arial Narrow" w:cs="Arial"/>
          <w:sz w:val="24"/>
          <w:szCs w:val="24"/>
        </w:rPr>
        <w:t>.</w:t>
      </w:r>
    </w:p>
    <w:p w14:paraId="58A49B52" w14:textId="2B9E42BF" w:rsidR="00440921" w:rsidRPr="00081EE0" w:rsidRDefault="004440E4" w:rsidP="00EB3747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b/>
          <w:sz w:val="24"/>
          <w:szCs w:val="24"/>
        </w:rPr>
      </w:pP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440921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081EE0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081EE0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bstarávanie na predmet zákazky </w:t>
      </w:r>
      <w:r w:rsidR="00364D0F" w:rsidRPr="00081EE0">
        <w:rPr>
          <w:rFonts w:ascii="Arial Narrow" w:hAnsi="Arial Narrow" w:cs="Arial"/>
          <w:b/>
          <w:sz w:val="24"/>
          <w:szCs w:val="24"/>
        </w:rPr>
        <w:t>Pek</w:t>
      </w:r>
      <w:r w:rsidR="00EB4FB3">
        <w:rPr>
          <w:rFonts w:ascii="Arial Narrow" w:hAnsi="Arial Narrow" w:cs="Arial"/>
          <w:b/>
          <w:sz w:val="24"/>
          <w:szCs w:val="24"/>
        </w:rPr>
        <w:t xml:space="preserve">árenské a cukrárenské </w:t>
      </w:r>
      <w:proofErr w:type="spellStart"/>
      <w:r w:rsidR="00EB4FB3">
        <w:rPr>
          <w:rFonts w:ascii="Arial Narrow" w:hAnsi="Arial Narrow" w:cs="Arial"/>
          <w:b/>
          <w:sz w:val="24"/>
          <w:szCs w:val="24"/>
        </w:rPr>
        <w:t>výrobky_ZA</w:t>
      </w:r>
      <w:proofErr w:type="spellEnd"/>
      <w:r w:rsidR="009F4825">
        <w:rPr>
          <w:rFonts w:ascii="Arial Narrow" w:hAnsi="Arial Narrow" w:cs="Arial"/>
          <w:b/>
          <w:sz w:val="24"/>
          <w:szCs w:val="24"/>
        </w:rPr>
        <w:t xml:space="preserve"> </w:t>
      </w:r>
      <w:r w:rsidR="00167C51">
        <w:rPr>
          <w:rFonts w:ascii="Arial Narrow" w:hAnsi="Arial Narrow" w:cs="Arial"/>
          <w:b/>
          <w:sz w:val="24"/>
          <w:szCs w:val="24"/>
        </w:rPr>
        <w:t>2022. (VKDNS2022152</w:t>
      </w:r>
      <w:bookmarkStart w:id="0" w:name="_GoBack"/>
      <w:bookmarkEnd w:id="0"/>
      <w:r w:rsidR="009F4825" w:rsidRPr="009F4825">
        <w:rPr>
          <w:rFonts w:ascii="Arial Narrow" w:hAnsi="Arial Narrow" w:cs="Arial"/>
          <w:b/>
          <w:sz w:val="24"/>
          <w:szCs w:val="24"/>
        </w:rPr>
        <w:t>)</w:t>
      </w:r>
      <w:r w:rsidR="009F4825">
        <w:rPr>
          <w:rFonts w:ascii="Arial Narrow" w:hAnsi="Arial Narrow" w:cs="Arial"/>
          <w:b/>
          <w:sz w:val="24"/>
          <w:szCs w:val="24"/>
        </w:rPr>
        <w:t>.</w:t>
      </w:r>
    </w:p>
    <w:p w14:paraId="3DE7879C" w14:textId="77777777" w:rsidR="009A3093" w:rsidRPr="00081EE0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764A37F2" w14:textId="5B2DDE89" w:rsidR="00440921" w:rsidRPr="00081EE0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081EE0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081EE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14:paraId="18513BAC" w14:textId="77777777" w:rsidR="00440921" w:rsidRPr="00081EE0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081EE0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14:paraId="306F347B" w14:textId="77777777" w:rsidR="00AB550E" w:rsidRPr="00081EE0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45F61A54" w14:textId="45C98CEC" w:rsidR="00172810" w:rsidRPr="00081EE0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081EE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081EE0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081EE0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081EE0">
        <w:rPr>
          <w:rFonts w:ascii="Arial Narrow" w:eastAsia="Calibri" w:hAnsi="Arial Narrow" w:cs="Arial"/>
          <w:sz w:val="24"/>
          <w:szCs w:val="24"/>
          <w:lang w:eastAsia="en-US"/>
        </w:rPr>
        <w:t>tovar „Pekárenské a cukrárenské výrobky“</w:t>
      </w:r>
      <w:r w:rsidR="00172810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(ďalej len </w:t>
      </w:r>
      <w:r w:rsidR="0019379E" w:rsidRPr="00081EE0">
        <w:rPr>
          <w:rFonts w:ascii="Arial Narrow" w:eastAsia="Calibri" w:hAnsi="Arial Narrow" w:cs="Arial"/>
          <w:sz w:val="24"/>
          <w:szCs w:val="24"/>
          <w:lang w:eastAsia="en-US"/>
        </w:rPr>
        <w:t>„</w:t>
      </w:r>
      <w:r w:rsidR="00172810" w:rsidRPr="00081EE0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19379E" w:rsidRPr="00081EE0">
        <w:rPr>
          <w:rFonts w:ascii="Arial Narrow" w:eastAsia="Calibri" w:hAnsi="Arial Narrow" w:cs="Arial"/>
          <w:sz w:val="24"/>
          <w:szCs w:val="24"/>
          <w:lang w:eastAsia="en-US"/>
        </w:rPr>
        <w:t>“</w:t>
      </w:r>
      <w:r w:rsidR="00172810" w:rsidRPr="00081EE0">
        <w:rPr>
          <w:rFonts w:ascii="Arial Narrow" w:eastAsia="Calibri" w:hAnsi="Arial Narrow" w:cs="Arial"/>
          <w:sz w:val="24"/>
          <w:szCs w:val="24"/>
          <w:lang w:eastAsia="en-US"/>
        </w:rPr>
        <w:t>) a poskytnutie súvisiacich služieb, v súlade s</w:t>
      </w:r>
      <w:r w:rsidR="0019379E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 , ktorý tvorí </w:t>
      </w:r>
      <w:r w:rsidR="00172810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prílohu č. 1 tejto zmluvy, ktorá je jej neoddeliteľnou súčasťou, vrátane služieb súvisiacich s dopravou na miesto dodania prepravnými prostriedkami </w:t>
      </w:r>
      <w:r w:rsidR="003022FD" w:rsidRPr="00081EE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081EE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081EE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081EE0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081EE0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14:paraId="4033856B" w14:textId="55AC70E0" w:rsidR="00172810" w:rsidRPr="00081EE0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081EE0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081EE0">
        <w:rPr>
          <w:rFonts w:ascii="Arial Narrow" w:hAnsi="Arial Narrow" w:cs="Arial"/>
          <w:sz w:val="24"/>
          <w:szCs w:val="24"/>
        </w:rPr>
        <w:t>Dodávateľ</w:t>
      </w:r>
      <w:r w:rsidRPr="00081EE0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081EE0">
        <w:rPr>
          <w:rFonts w:ascii="Arial Narrow" w:hAnsi="Arial Narrow" w:cs="Arial"/>
          <w:sz w:val="24"/>
          <w:szCs w:val="24"/>
        </w:rPr>
        <w:t>Objednávateľovi</w:t>
      </w:r>
      <w:r w:rsidRPr="00081EE0">
        <w:rPr>
          <w:rFonts w:ascii="Arial Narrow" w:hAnsi="Arial Narrow" w:cs="Arial"/>
          <w:sz w:val="24"/>
          <w:szCs w:val="24"/>
        </w:rPr>
        <w:t xml:space="preserve"> dodať rôzne druhy </w:t>
      </w:r>
      <w:r w:rsidR="003B60DA" w:rsidRPr="00081EE0">
        <w:rPr>
          <w:rFonts w:ascii="Arial Narrow" w:hAnsi="Arial Narrow" w:cs="Arial"/>
          <w:sz w:val="24"/>
          <w:szCs w:val="24"/>
        </w:rPr>
        <w:t>pekárenských a cukrárenských výrobkov (viď príloha č. 1</w:t>
      </w:r>
      <w:r w:rsidRPr="00081EE0">
        <w:rPr>
          <w:rFonts w:ascii="Arial Narrow" w:hAnsi="Arial Narrow" w:cs="Arial"/>
          <w:sz w:val="24"/>
          <w:szCs w:val="24"/>
        </w:rPr>
        <w:t xml:space="preserve"> tejto zmluvy).</w:t>
      </w:r>
    </w:p>
    <w:p w14:paraId="13923D74" w14:textId="160A125B" w:rsidR="00172810" w:rsidRPr="00081EE0" w:rsidRDefault="004440E4" w:rsidP="00EB3747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081EE0">
        <w:rPr>
          <w:rFonts w:ascii="Arial Narrow" w:hAnsi="Arial Narrow"/>
          <w:sz w:val="24"/>
          <w:szCs w:val="24"/>
        </w:rPr>
        <w:t>Dodávateľ</w:t>
      </w:r>
      <w:r w:rsidR="00172810" w:rsidRPr="00081EE0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081EE0">
        <w:rPr>
          <w:rFonts w:ascii="Arial Narrow" w:hAnsi="Arial Narrow"/>
          <w:sz w:val="24"/>
          <w:szCs w:val="24"/>
        </w:rPr>
        <w:t>tovar</w:t>
      </w:r>
      <w:r w:rsidR="00172810" w:rsidRPr="00081EE0">
        <w:rPr>
          <w:rFonts w:ascii="Arial Narrow" w:hAnsi="Arial Narrow"/>
          <w:sz w:val="24"/>
          <w:szCs w:val="24"/>
        </w:rPr>
        <w:t xml:space="preserve"> a všetky s ním súvisiace plnenia v súlade s vlastným návrhom plnenia, ktorý je uvedený v prílohe č. 2 tejto zmluvy. V prípade, ak plnenie požadované </w:t>
      </w:r>
      <w:r w:rsidRPr="00081EE0">
        <w:rPr>
          <w:rFonts w:ascii="Arial Narrow" w:hAnsi="Arial Narrow"/>
          <w:sz w:val="24"/>
          <w:szCs w:val="24"/>
        </w:rPr>
        <w:t>Objednávateľom</w:t>
      </w:r>
      <w:r w:rsidR="00172810" w:rsidRPr="00081EE0">
        <w:rPr>
          <w:rFonts w:ascii="Arial Narrow" w:hAnsi="Arial Narrow"/>
          <w:sz w:val="24"/>
          <w:szCs w:val="24"/>
        </w:rPr>
        <w:t xml:space="preserve"> v zmysle prílohy č. 1 tejto zmluvy nie je v celom rozsahu zhodné s vlastným návrhom plnenia </w:t>
      </w:r>
      <w:r w:rsidR="003022FD" w:rsidRPr="00081EE0">
        <w:rPr>
          <w:rFonts w:ascii="Arial Narrow" w:hAnsi="Arial Narrow"/>
          <w:sz w:val="24"/>
          <w:szCs w:val="24"/>
        </w:rPr>
        <w:t>Dodávateľa</w:t>
      </w:r>
      <w:r w:rsidR="00172810" w:rsidRPr="00081EE0">
        <w:rPr>
          <w:rFonts w:ascii="Arial Narrow" w:hAnsi="Arial Narrow"/>
          <w:sz w:val="24"/>
          <w:szCs w:val="24"/>
        </w:rPr>
        <w:t xml:space="preserve"> podľa prílohy č. 2 zmluvy, má </w:t>
      </w:r>
      <w:r w:rsidRPr="00081EE0">
        <w:rPr>
          <w:rFonts w:ascii="Arial Narrow" w:hAnsi="Arial Narrow"/>
          <w:sz w:val="24"/>
          <w:szCs w:val="24"/>
        </w:rPr>
        <w:t>Objednávateľ</w:t>
      </w:r>
      <w:r w:rsidR="00172810" w:rsidRPr="00081EE0">
        <w:rPr>
          <w:rFonts w:ascii="Arial Narrow" w:hAnsi="Arial Narrow"/>
          <w:sz w:val="24"/>
          <w:szCs w:val="24"/>
        </w:rPr>
        <w:t xml:space="preserve"> právo, v prípade, že je to pre neho výhodnejšie, požadovať od </w:t>
      </w:r>
      <w:r w:rsidRPr="00081EE0">
        <w:rPr>
          <w:rFonts w:ascii="Arial Narrow" w:hAnsi="Arial Narrow"/>
          <w:sz w:val="24"/>
          <w:szCs w:val="24"/>
        </w:rPr>
        <w:t>Dodávateľa</w:t>
      </w:r>
      <w:r w:rsidR="00172810" w:rsidRPr="00081EE0">
        <w:rPr>
          <w:rFonts w:ascii="Arial Narrow" w:hAnsi="Arial Narrow"/>
          <w:sz w:val="24"/>
          <w:szCs w:val="24"/>
        </w:rPr>
        <w:t xml:space="preserve"> dodanie </w:t>
      </w:r>
      <w:r w:rsidR="0019379E" w:rsidRPr="00081EE0">
        <w:rPr>
          <w:rFonts w:ascii="Arial Narrow" w:hAnsi="Arial Narrow"/>
          <w:sz w:val="24"/>
          <w:szCs w:val="24"/>
        </w:rPr>
        <w:t xml:space="preserve">tovaru </w:t>
      </w:r>
      <w:r w:rsidR="00172810" w:rsidRPr="00081EE0">
        <w:rPr>
          <w:rFonts w:ascii="Arial Narrow" w:hAnsi="Arial Narrow"/>
          <w:sz w:val="24"/>
          <w:szCs w:val="24"/>
        </w:rPr>
        <w:t xml:space="preserve"> podľa prílohy č. 1 tejto zmluvy.</w:t>
      </w:r>
    </w:p>
    <w:p w14:paraId="6C4C4DF9" w14:textId="77777777" w:rsidR="00440921" w:rsidRPr="00081EE0" w:rsidRDefault="00C62B65" w:rsidP="00A4774D">
      <w:p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081EE0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14:paraId="46584A8F" w14:textId="77777777" w:rsidR="00A4774D" w:rsidRPr="00081EE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Článok III</w:t>
      </w:r>
      <w:r w:rsidRPr="00081EE0">
        <w:rPr>
          <w:rFonts w:ascii="Arial Narrow" w:hAnsi="Arial Narrow" w:cs="Calibri"/>
          <w:sz w:val="24"/>
          <w:szCs w:val="24"/>
        </w:rPr>
        <w:t>.</w:t>
      </w:r>
    </w:p>
    <w:p w14:paraId="44312897" w14:textId="77777777" w:rsidR="00A4774D" w:rsidRPr="00081EE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Doba platnosti zmluvy</w:t>
      </w:r>
    </w:p>
    <w:p w14:paraId="18A16717" w14:textId="77777777" w:rsidR="00AB550E" w:rsidRPr="00081EE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3E3D51E" w14:textId="413D4231" w:rsidR="00CB70CA" w:rsidRPr="00081EE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Táto zmluva sa uzatvára na dobu určitú, na obdobie </w:t>
      </w:r>
      <w:r w:rsidR="00364D0F" w:rsidRPr="00081EE0">
        <w:rPr>
          <w:rFonts w:ascii="Arial Narrow" w:eastAsia="Calibri" w:hAnsi="Arial Narrow" w:cs="Arial"/>
          <w:sz w:val="24"/>
          <w:szCs w:val="24"/>
          <w:lang w:eastAsia="en-US"/>
        </w:rPr>
        <w:t>osemnásť (18) mesiacov</w:t>
      </w:r>
      <w:r w:rsidR="00B8492B" w:rsidRPr="00081EE0">
        <w:rPr>
          <w:rFonts w:ascii="Arial Narrow" w:hAnsi="Arial Narrow" w:cs="Arial"/>
          <w:sz w:val="24"/>
          <w:szCs w:val="24"/>
        </w:rPr>
        <w:t xml:space="preserve"> </w:t>
      </w:r>
      <w:r w:rsidRPr="00081EE0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894370" w:rsidRPr="00081EE0">
        <w:rPr>
          <w:rFonts w:ascii="Arial Narrow" w:eastAsia="Calibri" w:hAnsi="Arial Narrow" w:cs="Arial"/>
          <w:i/>
          <w:sz w:val="24"/>
          <w:szCs w:val="24"/>
          <w:lang w:eastAsia="en-US"/>
        </w:rPr>
        <w:t>.....................</w:t>
      </w:r>
      <w:r w:rsidR="00AF217D" w:rsidRPr="00081EE0">
        <w:rPr>
          <w:rFonts w:ascii="Arial Narrow" w:eastAsia="Calibri" w:hAnsi="Arial Narrow" w:cs="Arial"/>
          <w:i/>
          <w:sz w:val="24"/>
          <w:szCs w:val="24"/>
          <w:lang w:eastAsia="en-US"/>
        </w:rPr>
        <w:t xml:space="preserve"> </w:t>
      </w:r>
      <w:r w:rsidRPr="00081EE0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14:paraId="4881D94D" w14:textId="72C83439" w:rsidR="00A4774D" w:rsidRPr="00081EE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081EE0">
        <w:rPr>
          <w:rFonts w:ascii="Arial Narrow" w:hAnsi="Arial Narrow" w:cs="Arial"/>
          <w:sz w:val="24"/>
          <w:szCs w:val="24"/>
        </w:rPr>
        <w:t>Objednávateľovi</w:t>
      </w:r>
      <w:r w:rsidRPr="00081EE0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081EE0">
        <w:rPr>
          <w:rFonts w:ascii="Arial Narrow" w:hAnsi="Arial Narrow" w:cs="Arial"/>
          <w:sz w:val="24"/>
          <w:szCs w:val="24"/>
        </w:rPr>
        <w:t xml:space="preserve">trvania  tejto </w:t>
      </w:r>
      <w:r w:rsidRPr="00081EE0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081EE0">
        <w:rPr>
          <w:rFonts w:ascii="Arial Narrow" w:hAnsi="Arial Narrow" w:cs="Arial"/>
          <w:sz w:val="24"/>
          <w:szCs w:val="24"/>
        </w:rPr>
        <w:t>Objednávateľa</w:t>
      </w:r>
      <w:r w:rsidRPr="00081EE0">
        <w:rPr>
          <w:rFonts w:ascii="Arial Narrow" w:hAnsi="Arial Narrow" w:cs="Arial"/>
          <w:sz w:val="24"/>
          <w:szCs w:val="24"/>
        </w:rPr>
        <w:t>.</w:t>
      </w:r>
    </w:p>
    <w:p w14:paraId="03576B92" w14:textId="77777777" w:rsidR="00CB70CA" w:rsidRPr="00081EE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387A3CB5" w14:textId="77777777" w:rsidR="00A4774D" w:rsidRPr="00081EE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b w:val="0"/>
          <w:sz w:val="24"/>
          <w:szCs w:val="24"/>
        </w:rPr>
        <w:t xml:space="preserve"> </w:t>
      </w:r>
      <w:r w:rsidRPr="00081EE0">
        <w:rPr>
          <w:rFonts w:ascii="Arial Narrow" w:hAnsi="Arial Narrow"/>
          <w:sz w:val="24"/>
          <w:szCs w:val="24"/>
        </w:rPr>
        <w:t>Článok IV</w:t>
      </w:r>
      <w:r w:rsidRPr="00081EE0">
        <w:rPr>
          <w:rFonts w:ascii="Arial Narrow" w:hAnsi="Arial Narrow" w:cs="Calibri"/>
          <w:sz w:val="24"/>
          <w:szCs w:val="24"/>
        </w:rPr>
        <w:t>.</w:t>
      </w:r>
    </w:p>
    <w:p w14:paraId="4477CE82" w14:textId="77777777" w:rsidR="00A4774D" w:rsidRPr="00081EE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Cena tovaru</w:t>
      </w:r>
    </w:p>
    <w:p w14:paraId="6D4C067A" w14:textId="77777777" w:rsidR="00AB550E" w:rsidRPr="00081EE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433A3A80" w14:textId="0DB13966" w:rsidR="006C0C14" w:rsidRPr="00081EE0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Objednávateľ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za </w:t>
      </w:r>
      <w:r w:rsidRPr="00081EE0">
        <w:rPr>
          <w:rFonts w:ascii="Arial Narrow" w:hAnsi="Arial Narrow" w:cs="Arial"/>
          <w:sz w:val="24"/>
          <w:szCs w:val="24"/>
        </w:rPr>
        <w:t>Dodávateľom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081EE0">
        <w:rPr>
          <w:rFonts w:ascii="Arial Narrow" w:hAnsi="Arial Narrow" w:cs="Arial"/>
          <w:sz w:val="24"/>
          <w:szCs w:val="24"/>
        </w:rPr>
        <w:t>Objednávateľom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081EE0">
        <w:rPr>
          <w:rFonts w:ascii="Arial Narrow" w:hAnsi="Arial Narrow" w:cs="Arial"/>
          <w:sz w:val="24"/>
          <w:szCs w:val="24"/>
        </w:rPr>
        <w:t>Dodávateľovi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14:paraId="2BE32235" w14:textId="77777777" w:rsidR="006C0C14" w:rsidRPr="00081EE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Maximálna cena celkom za tovar je uvedená v prílohe č. 3 tejto zmluvy.</w:t>
      </w:r>
    </w:p>
    <w:p w14:paraId="43A41FB3" w14:textId="4A10975D" w:rsidR="006C0C14" w:rsidRPr="00081EE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lastRenderedPageBreak/>
        <w:t xml:space="preserve">Ceny sú stanovené dohodou zmluvných strán ako maximálne ceny v súlade so zákonom NR SR </w:t>
      </w:r>
      <w:r w:rsidRPr="00081EE0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081EE0">
        <w:rPr>
          <w:rFonts w:ascii="Arial Narrow" w:hAnsi="Arial Narrow" w:cs="Arial"/>
          <w:sz w:val="24"/>
          <w:szCs w:val="24"/>
        </w:rPr>
        <w:t>R</w:t>
      </w:r>
      <w:r w:rsidRPr="00081EE0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081EE0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081EE0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081EE0">
        <w:rPr>
          <w:rFonts w:ascii="Arial Narrow" w:hAnsi="Arial Narrow" w:cs="Arial"/>
          <w:sz w:val="24"/>
          <w:szCs w:val="24"/>
        </w:rPr>
        <w:t>Dodávateľa</w:t>
      </w:r>
      <w:r w:rsidRPr="00081EE0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14:paraId="0A60E4B5" w14:textId="77777777" w:rsidR="006C0C14" w:rsidRPr="00081EE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Ceny jednotlivých položiek tovaru sú uvedené v štruktúrovanom rozpočte ceny – cenníku (ďalej aj ako „cenník“), ktorý tvorí prílohu č. 3 tejto zmluvy. </w:t>
      </w:r>
    </w:p>
    <w:p w14:paraId="42329C97" w14:textId="72EF46B4" w:rsidR="00A4774D" w:rsidRPr="00081EE0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081EE0">
        <w:rPr>
          <w:rFonts w:ascii="Arial Narrow" w:hAnsi="Arial Narrow" w:cs="Arial"/>
          <w:sz w:val="24"/>
          <w:szCs w:val="24"/>
        </w:rPr>
        <w:t>Dodávateľa</w:t>
      </w:r>
      <w:r w:rsidRPr="00081EE0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14:paraId="5AA03F53" w14:textId="77777777" w:rsidR="00CB70CA" w:rsidRPr="00081EE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2AAE2679" w14:textId="77777777" w:rsidR="00A4774D" w:rsidRPr="00081EE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Článok V</w:t>
      </w:r>
      <w:r w:rsidRPr="00081EE0">
        <w:rPr>
          <w:rFonts w:ascii="Arial Narrow" w:hAnsi="Arial Narrow" w:cs="Calibri"/>
          <w:sz w:val="24"/>
          <w:szCs w:val="24"/>
        </w:rPr>
        <w:t>.</w:t>
      </w:r>
    </w:p>
    <w:p w14:paraId="7606ACB9" w14:textId="77777777" w:rsidR="00A4774D" w:rsidRPr="00081EE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Podmienky dodávky a odberu tovaru</w:t>
      </w:r>
    </w:p>
    <w:p w14:paraId="791D1AF5" w14:textId="77777777" w:rsidR="00A4774D" w:rsidRPr="00081EE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6A76B2D0" w14:textId="77777777" w:rsidR="00160173" w:rsidRPr="00081EE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0A374B4D" w14:textId="77777777" w:rsidR="00160173" w:rsidRPr="00081EE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56F16E66" w14:textId="77777777" w:rsidR="00160173" w:rsidRPr="00081EE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3777C100" w14:textId="77777777" w:rsidR="00160173" w:rsidRPr="00081EE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49B748A0" w14:textId="77777777" w:rsidR="00160173" w:rsidRPr="00081EE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38400978" w14:textId="1C415D29" w:rsidR="00160173" w:rsidRPr="00081EE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Arial"/>
          <w:szCs w:val="24"/>
        </w:rPr>
        <w:t>Dodávateľ</w:t>
      </w:r>
      <w:r w:rsidR="00A4774D" w:rsidRPr="00081EE0">
        <w:rPr>
          <w:rFonts w:ascii="Arial Narrow" w:hAnsi="Arial Narrow" w:cs="Arial"/>
          <w:szCs w:val="24"/>
        </w:rPr>
        <w:t xml:space="preserve"> bude dodávať </w:t>
      </w:r>
      <w:r w:rsidRPr="00081EE0">
        <w:rPr>
          <w:rFonts w:ascii="Arial Narrow" w:hAnsi="Arial Narrow" w:cs="Arial"/>
          <w:szCs w:val="24"/>
        </w:rPr>
        <w:t>Objednávateľovi</w:t>
      </w:r>
      <w:r w:rsidR="00A4774D" w:rsidRPr="00081EE0">
        <w:rPr>
          <w:rFonts w:ascii="Arial Narrow" w:hAnsi="Arial Narrow" w:cs="Arial"/>
          <w:szCs w:val="24"/>
        </w:rPr>
        <w:t xml:space="preserve"> a </w:t>
      </w:r>
      <w:r w:rsidRPr="00081EE0">
        <w:rPr>
          <w:rFonts w:ascii="Arial Narrow" w:hAnsi="Arial Narrow" w:cs="Arial"/>
          <w:szCs w:val="24"/>
        </w:rPr>
        <w:t>Objednávateľ</w:t>
      </w:r>
      <w:r w:rsidR="00A4774D" w:rsidRPr="00081EE0">
        <w:rPr>
          <w:rFonts w:ascii="Arial Narrow" w:hAnsi="Arial Narrow" w:cs="Arial"/>
          <w:szCs w:val="24"/>
        </w:rPr>
        <w:t xml:space="preserve"> bude od </w:t>
      </w:r>
      <w:r w:rsidRPr="00081EE0">
        <w:rPr>
          <w:rFonts w:ascii="Arial Narrow" w:hAnsi="Arial Narrow" w:cs="Arial"/>
          <w:szCs w:val="24"/>
        </w:rPr>
        <w:t>Dodávateľa</w:t>
      </w:r>
      <w:r w:rsidR="00A4774D" w:rsidRPr="00081EE0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  <w:r w:rsidR="00A4774D" w:rsidRPr="00081EE0">
        <w:rPr>
          <w:rFonts w:ascii="Arial Narrow" w:hAnsi="Arial Narrow" w:cs="Calibri"/>
          <w:szCs w:val="24"/>
        </w:rPr>
        <w:t xml:space="preserve"> </w:t>
      </w:r>
    </w:p>
    <w:p w14:paraId="5C7DB0E3" w14:textId="54EB5901" w:rsidR="00160173" w:rsidRPr="00081EE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Arial"/>
          <w:szCs w:val="24"/>
        </w:rPr>
        <w:t xml:space="preserve">Objednávky môžu byť </w:t>
      </w:r>
      <w:r w:rsidR="00362F65" w:rsidRPr="00081EE0">
        <w:rPr>
          <w:rFonts w:ascii="Arial Narrow" w:hAnsi="Arial Narrow" w:cs="Arial"/>
          <w:szCs w:val="24"/>
        </w:rPr>
        <w:t>Objednávateľom</w:t>
      </w:r>
      <w:r w:rsidRPr="00081EE0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081EE0">
        <w:rPr>
          <w:rFonts w:ascii="Arial Narrow" w:hAnsi="Arial Narrow"/>
          <w:szCs w:val="24"/>
        </w:rPr>
        <w:t xml:space="preserve">. </w:t>
      </w:r>
    </w:p>
    <w:p w14:paraId="45BA0D1D" w14:textId="1F8068CE" w:rsidR="00160173" w:rsidRPr="00081EE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Arial"/>
          <w:szCs w:val="24"/>
        </w:rPr>
        <w:t>Dodávateľ</w:t>
      </w:r>
      <w:r w:rsidR="00A4774D" w:rsidRPr="00081EE0">
        <w:rPr>
          <w:rFonts w:ascii="Arial Narrow" w:hAnsi="Arial Narrow" w:cs="Arial"/>
          <w:szCs w:val="24"/>
        </w:rPr>
        <w:t xml:space="preserve"> sa zaväzuje </w:t>
      </w:r>
      <w:r w:rsidR="0051617B" w:rsidRPr="00081EE0">
        <w:rPr>
          <w:rFonts w:ascii="Arial Narrow" w:hAnsi="Arial Narrow" w:cs="Arial"/>
          <w:szCs w:val="24"/>
        </w:rPr>
        <w:t xml:space="preserve">dodávať </w:t>
      </w:r>
      <w:r w:rsidR="00A4774D" w:rsidRPr="00081EE0">
        <w:rPr>
          <w:rFonts w:ascii="Arial Narrow" w:hAnsi="Arial Narrow" w:cs="Arial"/>
          <w:szCs w:val="24"/>
        </w:rPr>
        <w:t xml:space="preserve"> </w:t>
      </w:r>
      <w:r w:rsidR="0051617B" w:rsidRPr="00081EE0">
        <w:rPr>
          <w:rFonts w:ascii="Arial Narrow" w:hAnsi="Arial Narrow" w:cs="Arial"/>
          <w:szCs w:val="24"/>
        </w:rPr>
        <w:t>tovar</w:t>
      </w:r>
      <w:r w:rsidR="0019379E" w:rsidRPr="00081EE0">
        <w:rPr>
          <w:rFonts w:ascii="Arial Narrow" w:hAnsi="Arial Narrow" w:cs="Arial"/>
          <w:szCs w:val="24"/>
        </w:rPr>
        <w:t xml:space="preserve"> </w:t>
      </w:r>
      <w:r w:rsidR="00A4774D" w:rsidRPr="00081EE0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081EE0">
        <w:rPr>
          <w:rFonts w:ascii="Arial Narrow" w:hAnsi="Arial Narrow" w:cs="Arial"/>
          <w:szCs w:val="24"/>
        </w:rPr>
        <w:t>Dodávateľovi</w:t>
      </w:r>
      <w:r w:rsidR="00A4774D" w:rsidRPr="00081EE0">
        <w:rPr>
          <w:rFonts w:ascii="Arial Narrow" w:hAnsi="Arial Narrow" w:cs="Arial"/>
          <w:szCs w:val="24"/>
        </w:rPr>
        <w:t>.</w:t>
      </w:r>
    </w:p>
    <w:p w14:paraId="12A1EE23" w14:textId="77777777" w:rsidR="0075013B" w:rsidRPr="00081EE0" w:rsidRDefault="0075013B" w:rsidP="0075013B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Arial"/>
          <w:szCs w:val="24"/>
        </w:rPr>
        <w:t xml:space="preserve">Konkrétnu dodávku tovaru budú zmluvné strany realizovať tak, že Dodávateľ dodá tovar s originálom a dvomi kópiami dodacích listov, z ktorých jednu kópiu Objednávateľ Dodávateľovi, po odkontrolovaní dodaného sortimentu, množstva, ceny a kvality tovaru, potvrdí. Dodací list bude tvoriť súčasť faktúry. V prípade ak to fakturačný systém Dodávateľa neumožňuje, Objednávateľ akceptuje ak faktúra zároveň slúži ako dodací list. </w:t>
      </w:r>
    </w:p>
    <w:p w14:paraId="092DA276" w14:textId="0DCA5C9A" w:rsidR="00160173" w:rsidRPr="00081EE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Arial"/>
          <w:szCs w:val="24"/>
        </w:rPr>
        <w:t>Dodávateľ</w:t>
      </w:r>
      <w:r w:rsidR="00A4774D" w:rsidRPr="00081EE0">
        <w:rPr>
          <w:rFonts w:ascii="Arial Narrow" w:hAnsi="Arial Narrow" w:cs="Arial"/>
          <w:szCs w:val="24"/>
        </w:rPr>
        <w:t xml:space="preserve"> bude prevádzať na </w:t>
      </w:r>
      <w:r w:rsidRPr="00081EE0">
        <w:rPr>
          <w:rFonts w:ascii="Arial Narrow" w:hAnsi="Arial Narrow" w:cs="Arial"/>
          <w:szCs w:val="24"/>
        </w:rPr>
        <w:t>Objednávateľa</w:t>
      </w:r>
      <w:r w:rsidR="00A4774D" w:rsidRPr="00081EE0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081EE0">
        <w:rPr>
          <w:rFonts w:ascii="Arial Narrow" w:hAnsi="Arial Narrow" w:cs="Arial"/>
          <w:szCs w:val="24"/>
        </w:rPr>
        <w:t>Objednávateľ</w:t>
      </w:r>
      <w:r w:rsidR="00A4774D" w:rsidRPr="00081EE0">
        <w:rPr>
          <w:rFonts w:ascii="Arial Narrow" w:hAnsi="Arial Narrow" w:cs="Arial"/>
          <w:szCs w:val="24"/>
        </w:rPr>
        <w:t xml:space="preserve"> sa zaväzuje uhradiť </w:t>
      </w:r>
      <w:r w:rsidRPr="00081EE0">
        <w:rPr>
          <w:rFonts w:ascii="Arial Narrow" w:hAnsi="Arial Narrow" w:cs="Arial"/>
          <w:szCs w:val="24"/>
        </w:rPr>
        <w:t>Dodávateľovi</w:t>
      </w:r>
      <w:r w:rsidR="00A4774D" w:rsidRPr="00081EE0">
        <w:rPr>
          <w:rFonts w:ascii="Arial Narrow" w:hAnsi="Arial Narrow" w:cs="Arial"/>
          <w:szCs w:val="24"/>
        </w:rPr>
        <w:t xml:space="preserve"> cenu, dohodnutú s </w:t>
      </w:r>
      <w:r w:rsidRPr="00081EE0">
        <w:rPr>
          <w:rFonts w:ascii="Arial Narrow" w:hAnsi="Arial Narrow" w:cs="Arial"/>
          <w:szCs w:val="24"/>
        </w:rPr>
        <w:t>Dodávateľom</w:t>
      </w:r>
      <w:r w:rsidR="00A4774D" w:rsidRPr="00081EE0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14:paraId="3A7D813D" w14:textId="54475134" w:rsidR="0075013B" w:rsidRPr="00081EE0" w:rsidRDefault="0075013B" w:rsidP="0075013B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Arial"/>
          <w:szCs w:val="24"/>
        </w:rPr>
        <w:t xml:space="preserve">Objednávateľ je viazaný povinnosťou odobrať celé predpokladané množstvo tovaru, uvedené v prílohe č. 1 tejto zmluvy. </w:t>
      </w:r>
      <w:r w:rsidR="00081EE0" w:rsidRPr="00081EE0">
        <w:rPr>
          <w:rFonts w:ascii="Arial Narrow" w:hAnsi="Arial Narrow"/>
          <w:szCs w:val="24"/>
        </w:rPr>
        <w:t>V prípade, že uchádzačom ponúkané balenie nebude umožňovať odobrať celkové množstvo tovaru odoberie verejný obstarávateľ také množstvo, ktoré je najviac možné odobrať, a to tak aby nebolo prekročené maximálne množstvo požadovaného tovaru</w:t>
      </w:r>
      <w:r w:rsidR="00081EE0">
        <w:rPr>
          <w:rFonts w:ascii="Arial Narrow" w:hAnsi="Arial Narrow"/>
          <w:szCs w:val="24"/>
        </w:rPr>
        <w:t>.</w:t>
      </w:r>
    </w:p>
    <w:p w14:paraId="5B842448" w14:textId="77777777" w:rsidR="0075013B" w:rsidRPr="00081EE0" w:rsidRDefault="0075013B" w:rsidP="0075013B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Arial"/>
          <w:szCs w:val="24"/>
        </w:rPr>
        <w:t>Dodávateľ sa zaväzuje odovzdať Objednávateľovi objednaný tovar v bezchybnom stave, v stanovenej lehote, na miesto, určené v prílohe č. 1 tejto zmluvy, v množstvách požadovaných v písomnej objednávke. Dodávateľ je podľa tejto zmluvy povinný uvádzať záručné lehoty pre každý dodaný tovar v dodacích listoch alebo priamo na výrobkoch (tovare) tak, aby bolo možné odkontrolovať dodržiavanie neprekročenia prvej tretiny doby spotreby v čase dodania. Pri dodaní objednaného tovaru Dodávateľ odovzdá dodací list, so všetkými potrebnými náležitosťami, ktorý po ukončení prevzatia objednaného tovaru podpíše zástupca Objednávateľa i Dodávateľa. Pri plnení tejto zmluvy sa Dodávateľ zaväzuje dodržiavať príslušné všeobecne záväzné právne predpisy platné na území SR, hygienické a technické normy.</w:t>
      </w:r>
    </w:p>
    <w:p w14:paraId="48C3D8FA" w14:textId="5BED1D1C" w:rsidR="00160173" w:rsidRPr="00081EE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Arial"/>
          <w:szCs w:val="24"/>
        </w:rPr>
        <w:t>Dodávateľ</w:t>
      </w:r>
      <w:r w:rsidR="00A4774D" w:rsidRPr="00081EE0">
        <w:rPr>
          <w:rFonts w:ascii="Arial Narrow" w:hAnsi="Arial Narrow" w:cs="Arial"/>
          <w:szCs w:val="24"/>
        </w:rPr>
        <w:t xml:space="preserve"> zodpovedá za kvalitu tovaru, ktorá musí byť v súlade so zákonom NR SR č. 152/1995 Z. z. o potravinách v znení neskorších predpisov a s ostatnými všeobecne záväznými právnymi predpismi </w:t>
      </w:r>
      <w:r w:rsidR="00A4774D" w:rsidRPr="00081EE0">
        <w:rPr>
          <w:rFonts w:ascii="Arial Narrow" w:hAnsi="Arial Narrow" w:cs="Arial"/>
          <w:szCs w:val="24"/>
        </w:rPr>
        <w:lastRenderedPageBreak/>
        <w:t xml:space="preserve">platnými na území SR. V prípade porušenia všeobecne záväzných právnych predpisov platných na území, týkajúcich sa zabezpečenia bezpečnosti potravín zo strany </w:t>
      </w:r>
      <w:r w:rsidRPr="00081EE0">
        <w:rPr>
          <w:rFonts w:ascii="Arial Narrow" w:hAnsi="Arial Narrow" w:cs="Arial"/>
          <w:szCs w:val="24"/>
        </w:rPr>
        <w:t>Dodávateľa</w:t>
      </w:r>
      <w:r w:rsidR="00A4774D" w:rsidRPr="00081EE0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081EE0">
        <w:rPr>
          <w:rFonts w:ascii="Arial Narrow" w:hAnsi="Arial Narrow" w:cs="Arial"/>
          <w:szCs w:val="24"/>
        </w:rPr>
        <w:t>Dodávateľ</w:t>
      </w:r>
      <w:r w:rsidR="00A4774D" w:rsidRPr="00081EE0">
        <w:rPr>
          <w:rFonts w:ascii="Arial Narrow" w:hAnsi="Arial Narrow" w:cs="Arial"/>
          <w:szCs w:val="24"/>
        </w:rPr>
        <w:t xml:space="preserve"> na seba všetky náklady, súvisiace s prípadným sankčným postihom </w:t>
      </w:r>
      <w:r w:rsidRPr="00081EE0">
        <w:rPr>
          <w:rFonts w:ascii="Arial Narrow" w:hAnsi="Arial Narrow" w:cs="Arial"/>
          <w:szCs w:val="24"/>
        </w:rPr>
        <w:t>Objednávateľa</w:t>
      </w:r>
      <w:r w:rsidR="00A4774D" w:rsidRPr="00081EE0">
        <w:rPr>
          <w:rFonts w:ascii="Arial Narrow" w:hAnsi="Arial Narrow" w:cs="Arial"/>
          <w:szCs w:val="24"/>
        </w:rPr>
        <w:t xml:space="preserve"> kontrolným orgánom.</w:t>
      </w:r>
    </w:p>
    <w:p w14:paraId="52EA786D" w14:textId="70C05499" w:rsidR="00160173" w:rsidRPr="00081EE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081EE0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14:paraId="25FF4E69" w14:textId="4E8C8A4F" w:rsidR="00A4774D" w:rsidRPr="00081EE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081EE0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081EE0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081EE0">
        <w:rPr>
          <w:rFonts w:ascii="Arial Narrow" w:hAnsi="Arial Narrow" w:cs="Calibri"/>
          <w:bCs/>
          <w:szCs w:val="24"/>
          <w:lang w:eastAsia="cs-CZ"/>
        </w:rPr>
        <w:t>:</w:t>
      </w:r>
    </w:p>
    <w:p w14:paraId="4E6FC9D1" w14:textId="057C4A0F" w:rsidR="00E92831" w:rsidRPr="00081EE0" w:rsidRDefault="00E92831" w:rsidP="00EB374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ind w:left="567" w:hanging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081EE0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potvrdenie Regionálnej veterinárnej a potravinovej správy o spôsobilosti motorových vozidiel určených na prepravu potravinárskych výrobkov, alebo záznamu z kontroly vykonanej na motorových vozidlách. V prípade, ak dodávku tovaru bude </w:t>
      </w:r>
      <w:r w:rsidR="003022FD" w:rsidRPr="00081EE0">
        <w:rPr>
          <w:rFonts w:ascii="Arial Narrow" w:eastAsia="Microsoft Sans Serif" w:hAnsi="Arial Narrow" w:cs="Arial"/>
          <w:color w:val="000000"/>
          <w:sz w:val="24"/>
          <w:szCs w:val="24"/>
        </w:rPr>
        <w:t>Dodávateľ</w:t>
      </w:r>
      <w:r w:rsidRPr="00081EE0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vykonávať na základe zmluvného vzťahu s dopravcom, predloží úradne overenú kópiu uzavretej zmluvy s dopravcom a potvrdenie o spôsobilosti motorových vozidiel použitých na prepravu, </w:t>
      </w:r>
    </w:p>
    <w:p w14:paraId="319E2F31" w14:textId="744A2BB9" w:rsidR="00E92831" w:rsidRPr="00081EE0" w:rsidRDefault="00E92831" w:rsidP="00CB70CA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081EE0">
        <w:rPr>
          <w:rFonts w:ascii="Arial Narrow" w:eastAsia="Microsoft Sans Serif" w:hAnsi="Arial Narrow" w:cs="Arial"/>
          <w:color w:val="000000"/>
          <w:sz w:val="24"/>
          <w:szCs w:val="24"/>
        </w:rPr>
        <w:t>potvrdenie Regionálnej veterinárnej a potravinovej správy o spôsobilosti podmienok na skladovanie uvedených potravín a</w:t>
      </w:r>
      <w:r w:rsidR="00FD60AD" w:rsidRPr="00081EE0">
        <w:rPr>
          <w:rFonts w:ascii="Arial Narrow" w:eastAsia="Microsoft Sans Serif" w:hAnsi="Arial Narrow" w:cs="Arial"/>
          <w:color w:val="000000"/>
          <w:sz w:val="24"/>
          <w:szCs w:val="24"/>
        </w:rPr>
        <w:t> </w:t>
      </w:r>
      <w:r w:rsidRPr="00081EE0">
        <w:rPr>
          <w:rFonts w:ascii="Arial Narrow" w:eastAsia="Microsoft Sans Serif" w:hAnsi="Arial Narrow" w:cs="Arial"/>
          <w:color w:val="000000"/>
          <w:sz w:val="24"/>
          <w:szCs w:val="24"/>
        </w:rPr>
        <w:t>surovín</w:t>
      </w:r>
      <w:r w:rsidR="00FD60AD" w:rsidRPr="00081EE0">
        <w:rPr>
          <w:rFonts w:ascii="Arial Narrow" w:eastAsia="Microsoft Sans Serif" w:hAnsi="Arial Narrow" w:cs="Arial"/>
          <w:color w:val="000000"/>
          <w:sz w:val="24"/>
          <w:szCs w:val="24"/>
        </w:rPr>
        <w:t>.</w:t>
      </w:r>
      <w:r w:rsidRPr="00081EE0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</w:t>
      </w:r>
    </w:p>
    <w:p w14:paraId="50AA27E5" w14:textId="2AC966BE" w:rsidR="00CB70CA" w:rsidRPr="00081EE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081EE0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                                                                            </w:t>
      </w:r>
    </w:p>
    <w:p w14:paraId="17674FF8" w14:textId="77777777" w:rsidR="00A4774D" w:rsidRPr="00081EE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Článok VI.</w:t>
      </w:r>
    </w:p>
    <w:p w14:paraId="71738D6C" w14:textId="1F4666DF" w:rsidR="00A4774D" w:rsidRPr="00081EE0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Dodaci</w:t>
      </w:r>
      <w:r w:rsidR="00101F22" w:rsidRPr="00081EE0">
        <w:rPr>
          <w:rFonts w:ascii="Arial Narrow" w:hAnsi="Arial Narrow" w:cs="Calibri"/>
          <w:sz w:val="24"/>
          <w:szCs w:val="24"/>
        </w:rPr>
        <w:t>e</w:t>
      </w:r>
      <w:r w:rsidRPr="00081EE0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081EE0">
        <w:rPr>
          <w:rFonts w:ascii="Arial Narrow" w:hAnsi="Arial Narrow" w:cs="Calibri"/>
          <w:sz w:val="24"/>
          <w:szCs w:val="24"/>
        </w:rPr>
        <w:t xml:space="preserve">a zodpovednosť za </w:t>
      </w:r>
      <w:proofErr w:type="spellStart"/>
      <w:r w:rsidR="00A4774D" w:rsidRPr="00081EE0">
        <w:rPr>
          <w:rFonts w:ascii="Arial Narrow" w:hAnsi="Arial Narrow" w:cs="Calibri"/>
          <w:sz w:val="24"/>
          <w:szCs w:val="24"/>
        </w:rPr>
        <w:t>vady</w:t>
      </w:r>
      <w:proofErr w:type="spellEnd"/>
      <w:r w:rsidR="00A4774D" w:rsidRPr="00081EE0">
        <w:rPr>
          <w:rFonts w:ascii="Arial Narrow" w:hAnsi="Arial Narrow" w:cs="Calibri"/>
          <w:sz w:val="24"/>
          <w:szCs w:val="24"/>
        </w:rPr>
        <w:t xml:space="preserve"> </w:t>
      </w:r>
    </w:p>
    <w:p w14:paraId="790553A4" w14:textId="77777777" w:rsidR="00A4774D" w:rsidRPr="00081EE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0E59EB6F" w14:textId="77777777" w:rsidR="00160173" w:rsidRPr="00081EE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4D55D974" w14:textId="77777777" w:rsidR="00160173" w:rsidRPr="00081EE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71670C0B" w14:textId="77777777" w:rsidR="00160173" w:rsidRPr="00081EE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2D7EB3E6" w14:textId="77777777" w:rsidR="00160173" w:rsidRPr="00081EE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4C39C2CF" w14:textId="77777777" w:rsidR="00160173" w:rsidRPr="00081EE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39E7D814" w14:textId="77777777" w:rsidR="00160173" w:rsidRPr="00081EE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5C66B649" w14:textId="0EE015DA" w:rsidR="00A4774D" w:rsidRPr="00081EE0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081EE0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081EE0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081EE0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14:paraId="3146D12D" w14:textId="78709698" w:rsidR="00160173" w:rsidRPr="00081EE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Presné miesta</w:t>
      </w:r>
      <w:r w:rsidR="000C0253" w:rsidRPr="00081EE0">
        <w:rPr>
          <w:rFonts w:ascii="Arial Narrow" w:hAnsi="Arial Narrow" w:cs="Arial"/>
          <w:sz w:val="24"/>
          <w:szCs w:val="24"/>
        </w:rPr>
        <w:t xml:space="preserve"> dodania</w:t>
      </w:r>
      <w:r w:rsidRPr="00081EE0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14:paraId="65FD7C1E" w14:textId="77777777" w:rsidR="005B038A" w:rsidRPr="00081EE0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081EE0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081EE0">
        <w:rPr>
          <w:rFonts w:ascii="Arial Narrow" w:hAnsi="Arial Narrow" w:cs="Arial"/>
          <w:sz w:val="24"/>
          <w:szCs w:val="24"/>
        </w:rPr>
        <w:t>Dodávateľ</w:t>
      </w:r>
      <w:r w:rsidRPr="00081EE0">
        <w:rPr>
          <w:rFonts w:ascii="Arial Narrow" w:hAnsi="Arial Narrow" w:cs="Arial"/>
          <w:sz w:val="24"/>
          <w:szCs w:val="24"/>
        </w:rPr>
        <w:t>.</w:t>
      </w:r>
    </w:p>
    <w:p w14:paraId="68567CDC" w14:textId="488F7020" w:rsidR="00160173" w:rsidRPr="00081EE0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Objednávateľ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</w:t>
      </w:r>
      <w:proofErr w:type="spellStart"/>
      <w:r w:rsidR="00A4774D" w:rsidRPr="00081EE0">
        <w:rPr>
          <w:rFonts w:ascii="Arial Narrow" w:hAnsi="Arial Narrow" w:cs="Arial"/>
          <w:sz w:val="24"/>
          <w:szCs w:val="24"/>
        </w:rPr>
        <w:t>vád</w:t>
      </w:r>
      <w:proofErr w:type="spellEnd"/>
      <w:r w:rsidR="00A4774D" w:rsidRPr="00081EE0">
        <w:rPr>
          <w:rFonts w:ascii="Arial Narrow" w:hAnsi="Arial Narrow" w:cs="Arial"/>
          <w:sz w:val="24"/>
          <w:szCs w:val="24"/>
        </w:rPr>
        <w:t xml:space="preserve"> tovaru resp. nesúladu dodávky s údajmi na dodacom liste, je </w:t>
      </w:r>
      <w:r w:rsidRPr="00081EE0">
        <w:rPr>
          <w:rFonts w:ascii="Arial Narrow" w:hAnsi="Arial Narrow" w:cs="Arial"/>
          <w:sz w:val="24"/>
          <w:szCs w:val="24"/>
        </w:rPr>
        <w:t>Objednávateľ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081EE0">
        <w:rPr>
          <w:rFonts w:ascii="Arial Narrow" w:hAnsi="Arial Narrow" w:cs="Arial"/>
          <w:sz w:val="24"/>
          <w:szCs w:val="24"/>
        </w:rPr>
        <w:t>Dodávateľa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081EE0">
        <w:rPr>
          <w:rFonts w:ascii="Arial Narrow" w:hAnsi="Arial Narrow" w:cs="Arial"/>
          <w:sz w:val="24"/>
          <w:szCs w:val="24"/>
        </w:rPr>
        <w:t>Objednávateľ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</w:t>
      </w:r>
      <w:r w:rsidRPr="00081EE0">
        <w:rPr>
          <w:rFonts w:ascii="Arial Narrow" w:hAnsi="Arial Narrow" w:cs="Arial"/>
          <w:sz w:val="24"/>
          <w:szCs w:val="24"/>
        </w:rPr>
        <w:t>Dodávateľovi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podpisom dodacieho listu.</w:t>
      </w:r>
    </w:p>
    <w:p w14:paraId="56F5D41C" w14:textId="77777777" w:rsidR="004161DB" w:rsidRPr="00081EE0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14:paraId="35EF72AE" w14:textId="42B2E194" w:rsidR="004161DB" w:rsidRPr="00081EE0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 Nebezpečenstvo škody na tovare prechádza na Objednávateľ splnením podmienky podľa bodu 6.5 tohto článku. </w:t>
      </w:r>
    </w:p>
    <w:p w14:paraId="35CE1AD0" w14:textId="614F3C4D" w:rsidR="00160173" w:rsidRPr="00081EE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081EE0">
        <w:rPr>
          <w:rFonts w:ascii="Arial Narrow" w:hAnsi="Arial Narrow" w:cs="Arial"/>
          <w:sz w:val="24"/>
          <w:szCs w:val="24"/>
        </w:rPr>
        <w:t>Objednávateľ</w:t>
      </w:r>
      <w:r w:rsidRPr="00081EE0">
        <w:rPr>
          <w:rFonts w:ascii="Arial Narrow" w:hAnsi="Arial Narrow" w:cs="Arial"/>
          <w:sz w:val="24"/>
          <w:szCs w:val="24"/>
        </w:rPr>
        <w:t xml:space="preserve">, že ide o nekompletnú dodávku tovaru, nezodpovedajúceho dohodnutej kvalite, resp. neoznačeného a poškodeného a túto skutočnosť potvrdí na dodacom liste aj </w:t>
      </w:r>
      <w:r w:rsidR="00362F65" w:rsidRPr="00081EE0">
        <w:rPr>
          <w:rFonts w:ascii="Arial Narrow" w:hAnsi="Arial Narrow" w:cs="Arial"/>
          <w:sz w:val="24"/>
          <w:szCs w:val="24"/>
        </w:rPr>
        <w:t>Dodávateľ</w:t>
      </w:r>
      <w:r w:rsidRPr="00081EE0">
        <w:rPr>
          <w:rFonts w:ascii="Arial Narrow" w:hAnsi="Arial Narrow" w:cs="Arial"/>
          <w:sz w:val="24"/>
          <w:szCs w:val="24"/>
        </w:rPr>
        <w:t xml:space="preserve">, </w:t>
      </w:r>
      <w:r w:rsidR="00362F65" w:rsidRPr="00081EE0">
        <w:rPr>
          <w:rFonts w:ascii="Arial Narrow" w:hAnsi="Arial Narrow" w:cs="Arial"/>
          <w:sz w:val="24"/>
          <w:szCs w:val="24"/>
        </w:rPr>
        <w:t>Dodávateľ</w:t>
      </w:r>
      <w:r w:rsidRPr="00081EE0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081EE0">
        <w:rPr>
          <w:rFonts w:ascii="Arial Narrow" w:hAnsi="Arial Narrow" w:cs="Arial"/>
          <w:sz w:val="24"/>
          <w:szCs w:val="24"/>
        </w:rPr>
        <w:t xml:space="preserve">na vlastné náklady </w:t>
      </w:r>
      <w:r w:rsidRPr="00081EE0">
        <w:rPr>
          <w:rFonts w:ascii="Arial Narrow" w:hAnsi="Arial Narrow" w:cs="Arial"/>
          <w:sz w:val="24"/>
          <w:szCs w:val="24"/>
        </w:rPr>
        <w:t>vymeniť, ak sa zmluvné strany nedohodnú inak.</w:t>
      </w:r>
    </w:p>
    <w:p w14:paraId="053D20A2" w14:textId="585CDC43" w:rsidR="00160173" w:rsidRPr="00081EE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081EE0">
        <w:rPr>
          <w:rFonts w:ascii="Arial Narrow" w:hAnsi="Arial Narrow" w:cs="Arial"/>
          <w:sz w:val="24"/>
          <w:szCs w:val="24"/>
        </w:rPr>
        <w:t>Objednávateľ</w:t>
      </w:r>
      <w:r w:rsidRPr="00081EE0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081EE0">
        <w:rPr>
          <w:rFonts w:ascii="Arial Narrow" w:hAnsi="Arial Narrow" w:cs="Arial"/>
          <w:sz w:val="24"/>
          <w:szCs w:val="24"/>
        </w:rPr>
        <w:t>Dodávateľ</w:t>
      </w:r>
      <w:r w:rsidRPr="00081EE0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081EE0">
        <w:rPr>
          <w:rFonts w:ascii="Arial Narrow" w:hAnsi="Arial Narrow" w:cs="Arial"/>
          <w:sz w:val="24"/>
          <w:szCs w:val="24"/>
        </w:rPr>
        <w:t>Dodávateľovi</w:t>
      </w:r>
      <w:r w:rsidRPr="00081EE0">
        <w:rPr>
          <w:rFonts w:ascii="Arial Narrow" w:hAnsi="Arial Narrow" w:cs="Arial"/>
          <w:sz w:val="24"/>
          <w:szCs w:val="24"/>
        </w:rPr>
        <w:t xml:space="preserve"> náklady, </w:t>
      </w:r>
      <w:r w:rsidR="00362F65" w:rsidRPr="00081EE0">
        <w:rPr>
          <w:rFonts w:ascii="Arial Narrow" w:hAnsi="Arial Narrow" w:cs="Arial"/>
          <w:sz w:val="24"/>
          <w:szCs w:val="24"/>
        </w:rPr>
        <w:t>Objednávateľ</w:t>
      </w:r>
      <w:r w:rsidRPr="00081EE0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081EE0">
        <w:rPr>
          <w:rFonts w:ascii="Arial Narrow" w:hAnsi="Arial Narrow" w:cs="Arial"/>
          <w:sz w:val="24"/>
          <w:szCs w:val="24"/>
        </w:rPr>
        <w:t>Dodávateľovi</w:t>
      </w:r>
      <w:r w:rsidRPr="00081EE0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14:paraId="399FC17B" w14:textId="0CAADEAE" w:rsidR="00160173" w:rsidRPr="00081EE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lastRenderedPageBreak/>
        <w:t xml:space="preserve">Kontaktnou osobou </w:t>
      </w:r>
      <w:r w:rsidR="00362F65" w:rsidRPr="00081EE0">
        <w:rPr>
          <w:rFonts w:ascii="Arial Narrow" w:hAnsi="Arial Narrow" w:cs="Arial"/>
          <w:sz w:val="24"/>
          <w:szCs w:val="24"/>
        </w:rPr>
        <w:t>Dodávateľa</w:t>
      </w:r>
      <w:r w:rsidRPr="00081EE0">
        <w:rPr>
          <w:rFonts w:ascii="Arial Narrow" w:hAnsi="Arial Narrow" w:cs="Arial"/>
          <w:sz w:val="24"/>
          <w:szCs w:val="24"/>
        </w:rPr>
        <w:t xml:space="preserve"> je ......................, číslo </w:t>
      </w:r>
      <w:proofErr w:type="spellStart"/>
      <w:r w:rsidRPr="00081EE0">
        <w:rPr>
          <w:rFonts w:ascii="Arial Narrow" w:hAnsi="Arial Narrow" w:cs="Arial"/>
          <w:sz w:val="24"/>
          <w:szCs w:val="24"/>
        </w:rPr>
        <w:t>mob</w:t>
      </w:r>
      <w:proofErr w:type="spellEnd"/>
      <w:r w:rsidRPr="00081EE0">
        <w:rPr>
          <w:rFonts w:ascii="Arial Narrow" w:hAnsi="Arial Narrow" w:cs="Arial"/>
          <w:sz w:val="24"/>
          <w:szCs w:val="24"/>
        </w:rPr>
        <w:t xml:space="preserve">. telefónu: .......................... </w:t>
      </w:r>
      <w:r w:rsidR="00362F65" w:rsidRPr="00081EE0">
        <w:rPr>
          <w:rFonts w:ascii="Arial Narrow" w:hAnsi="Arial Narrow" w:cs="Arial"/>
          <w:sz w:val="24"/>
          <w:szCs w:val="24"/>
        </w:rPr>
        <w:t>Dodávateľ</w:t>
      </w:r>
      <w:r w:rsidRPr="00081EE0">
        <w:rPr>
          <w:rFonts w:ascii="Arial Narrow" w:hAnsi="Arial Narrow" w:cs="Arial"/>
          <w:sz w:val="24"/>
          <w:szCs w:val="24"/>
        </w:rPr>
        <w:t xml:space="preserve"> prijíma objednávky na adrese ..................................................................................., resp. na e-mailovej adrese.....................................</w:t>
      </w:r>
      <w:r w:rsidR="00AF217D" w:rsidRPr="00081EE0">
        <w:rPr>
          <w:rFonts w:ascii="Arial Narrow" w:hAnsi="Arial Narrow" w:cs="Arial"/>
          <w:sz w:val="24"/>
          <w:szCs w:val="24"/>
        </w:rPr>
        <w:t xml:space="preserve"> </w:t>
      </w:r>
    </w:p>
    <w:p w14:paraId="7EAB1F51" w14:textId="46164B31" w:rsidR="00A4774D" w:rsidRPr="00081EE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081EE0">
        <w:rPr>
          <w:rFonts w:ascii="Arial Narrow" w:hAnsi="Arial Narrow" w:cs="Arial"/>
          <w:sz w:val="24"/>
          <w:szCs w:val="24"/>
        </w:rPr>
        <w:t>Objednávateľa</w:t>
      </w:r>
      <w:r w:rsidRPr="00081EE0">
        <w:rPr>
          <w:rFonts w:ascii="Arial Narrow" w:hAnsi="Arial Narrow" w:cs="Arial"/>
          <w:sz w:val="24"/>
          <w:szCs w:val="24"/>
        </w:rPr>
        <w:t xml:space="preserve"> je:</w:t>
      </w:r>
    </w:p>
    <w:p w14:paraId="05DD5E94" w14:textId="77777777" w:rsidR="00A4774D" w:rsidRPr="00081EE0" w:rsidRDefault="00A4774D" w:rsidP="00CB70C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Arial"/>
          <w:i/>
          <w:sz w:val="24"/>
          <w:szCs w:val="24"/>
        </w:rPr>
        <w:t>Uvedie sa presná dodacia adresa , meno priezvisko, telefónne číslo  a email adresa</w:t>
      </w:r>
    </w:p>
    <w:p w14:paraId="6775A26A" w14:textId="77777777" w:rsidR="00CB70CA" w:rsidRPr="00081EE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1287"/>
        <w:contextualSpacing/>
        <w:rPr>
          <w:rFonts w:ascii="Arial Narrow" w:hAnsi="Arial Narrow" w:cs="Calibri"/>
          <w:sz w:val="24"/>
          <w:szCs w:val="24"/>
          <w:highlight w:val="yellow"/>
        </w:rPr>
      </w:pPr>
    </w:p>
    <w:p w14:paraId="1881FE1A" w14:textId="77777777" w:rsidR="00A4774D" w:rsidRPr="00081EE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Článok VII.</w:t>
      </w:r>
    </w:p>
    <w:p w14:paraId="4DFDF6F9" w14:textId="77777777" w:rsidR="00A4774D" w:rsidRPr="00081EE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Platobné podmienky, fakturácia a sankcie</w:t>
      </w:r>
    </w:p>
    <w:p w14:paraId="22F88BE5" w14:textId="77777777" w:rsidR="00A4774D" w:rsidRPr="00081EE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4ECDBD60" w14:textId="10B5AE09" w:rsidR="00160173" w:rsidRPr="00081EE0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081EE0">
        <w:rPr>
          <w:rFonts w:ascii="Arial Narrow" w:hAnsi="Arial Narrow" w:cs="Arial"/>
          <w:sz w:val="24"/>
          <w:szCs w:val="24"/>
        </w:rPr>
        <w:t>I</w:t>
      </w:r>
      <w:r w:rsidRPr="00081EE0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081EE0">
        <w:rPr>
          <w:rFonts w:ascii="Arial Narrow" w:hAnsi="Arial Narrow" w:cs="Arial"/>
          <w:sz w:val="24"/>
          <w:szCs w:val="24"/>
        </w:rPr>
        <w:t>Objednávateľ</w:t>
      </w:r>
      <w:r w:rsidRPr="00081EE0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081EE0">
        <w:rPr>
          <w:rFonts w:ascii="Arial Narrow" w:hAnsi="Arial Narrow" w:cs="Arial"/>
          <w:sz w:val="24"/>
          <w:szCs w:val="24"/>
        </w:rPr>
        <w:t>Dodávateľom</w:t>
      </w:r>
      <w:r w:rsidRPr="00081EE0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081EE0">
        <w:rPr>
          <w:rFonts w:ascii="Arial Narrow" w:hAnsi="Arial Narrow" w:cs="Arial"/>
          <w:sz w:val="24"/>
          <w:szCs w:val="24"/>
        </w:rPr>
        <w:t>Objednávateľa</w:t>
      </w:r>
      <w:r w:rsidRPr="00081EE0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14:paraId="64889D65" w14:textId="5E0D486F" w:rsidR="00160173" w:rsidRPr="00081EE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Objednávateľ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uhradí </w:t>
      </w:r>
      <w:r w:rsidRPr="00081EE0">
        <w:rPr>
          <w:rFonts w:ascii="Arial Narrow" w:hAnsi="Arial Narrow" w:cs="Arial"/>
          <w:sz w:val="24"/>
          <w:szCs w:val="24"/>
        </w:rPr>
        <w:t>Dodávateľovi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081EE0">
        <w:rPr>
          <w:rFonts w:ascii="Arial Narrow" w:hAnsi="Arial Narrow" w:cs="Arial"/>
          <w:sz w:val="24"/>
          <w:szCs w:val="24"/>
        </w:rPr>
        <w:t>Objednávateľom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081EE0">
        <w:rPr>
          <w:rFonts w:ascii="Arial Narrow" w:hAnsi="Arial Narrow" w:cs="Arial"/>
          <w:sz w:val="24"/>
          <w:szCs w:val="24"/>
        </w:rPr>
        <w:t>Objednávateľovi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081EE0">
        <w:rPr>
          <w:rFonts w:ascii="Arial Narrow" w:hAnsi="Arial Narrow" w:cs="Arial"/>
          <w:sz w:val="24"/>
          <w:szCs w:val="24"/>
        </w:rPr>
        <w:t>Dodávateľom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, o čom </w:t>
      </w: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predloží potvrdenie.</w:t>
      </w:r>
    </w:p>
    <w:p w14:paraId="4190CEC7" w14:textId="49FE5B4C" w:rsidR="00160173" w:rsidRPr="00081EE0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081EE0">
        <w:rPr>
          <w:rFonts w:ascii="Arial Narrow" w:hAnsi="Arial Narrow" w:cs="Arial"/>
          <w:sz w:val="24"/>
          <w:szCs w:val="24"/>
        </w:rPr>
        <w:t xml:space="preserve">za tovar </w:t>
      </w:r>
      <w:r w:rsidRPr="00081EE0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081EE0">
        <w:rPr>
          <w:rFonts w:ascii="Arial Narrow" w:hAnsi="Arial Narrow" w:cs="Arial"/>
          <w:sz w:val="24"/>
          <w:szCs w:val="24"/>
        </w:rPr>
        <w:t>O</w:t>
      </w:r>
      <w:r w:rsidRPr="00081EE0">
        <w:rPr>
          <w:rFonts w:ascii="Arial Narrow" w:hAnsi="Arial Narrow" w:cs="Arial"/>
          <w:sz w:val="24"/>
          <w:szCs w:val="24"/>
        </w:rPr>
        <w:t>bjednávateľom</w:t>
      </w:r>
      <w:r w:rsidR="00AF39B3" w:rsidRPr="00081EE0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14:paraId="0FC03857" w14:textId="643C2634" w:rsidR="00160173" w:rsidRPr="00081EE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Objednávateľ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neposkytne </w:t>
      </w:r>
      <w:r w:rsidRPr="00081EE0">
        <w:rPr>
          <w:rFonts w:ascii="Arial Narrow" w:hAnsi="Arial Narrow" w:cs="Arial"/>
          <w:sz w:val="24"/>
          <w:szCs w:val="24"/>
        </w:rPr>
        <w:t>Dodávateľovi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preddavky ani zálohy.</w:t>
      </w:r>
    </w:p>
    <w:p w14:paraId="5864CDAE" w14:textId="13FB1295" w:rsidR="00AF39B3" w:rsidRPr="00081EE0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Faktúra musí spĺňať náležitosti daňového dokladu v zmysle zákona č. 222/2004 </w:t>
      </w:r>
      <w:proofErr w:type="spellStart"/>
      <w:r w:rsidRPr="00081EE0">
        <w:rPr>
          <w:rFonts w:ascii="Arial Narrow" w:hAnsi="Arial Narrow" w:cs="Arial"/>
          <w:sz w:val="24"/>
          <w:szCs w:val="24"/>
        </w:rPr>
        <w:t>Z.z</w:t>
      </w:r>
      <w:proofErr w:type="spellEnd"/>
      <w:r w:rsidRPr="00081EE0">
        <w:rPr>
          <w:rFonts w:ascii="Arial Narrow" w:hAnsi="Arial Narrow" w:cs="Arial"/>
          <w:sz w:val="24"/>
          <w:szCs w:val="24"/>
        </w:rPr>
        <w:t>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51DCDA86" w14:textId="77777777" w:rsidR="00CB70CA" w:rsidRPr="00081EE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472FB284" w14:textId="77777777" w:rsidR="00A4774D" w:rsidRPr="00081EE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Článok VIII.</w:t>
      </w:r>
    </w:p>
    <w:p w14:paraId="0BE0589C" w14:textId="77777777" w:rsidR="00A4774D" w:rsidRPr="00081EE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081EE0">
        <w:rPr>
          <w:rFonts w:ascii="Arial Narrow" w:hAnsi="Arial Narrow"/>
          <w:b/>
          <w:sz w:val="24"/>
          <w:szCs w:val="24"/>
        </w:rPr>
        <w:t>Záruky a nároky z </w:t>
      </w:r>
      <w:proofErr w:type="spellStart"/>
      <w:r w:rsidRPr="00081EE0">
        <w:rPr>
          <w:rFonts w:ascii="Arial Narrow" w:hAnsi="Arial Narrow"/>
          <w:b/>
          <w:sz w:val="24"/>
          <w:szCs w:val="24"/>
        </w:rPr>
        <w:t>vád</w:t>
      </w:r>
      <w:proofErr w:type="spellEnd"/>
      <w:r w:rsidRPr="00081EE0">
        <w:rPr>
          <w:rFonts w:ascii="Arial Narrow" w:hAnsi="Arial Narrow"/>
          <w:b/>
          <w:sz w:val="24"/>
          <w:szCs w:val="24"/>
        </w:rPr>
        <w:t xml:space="preserve"> tovaru</w:t>
      </w:r>
    </w:p>
    <w:p w14:paraId="38B4064E" w14:textId="77777777" w:rsidR="00A4774D" w:rsidRPr="00081EE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14:paraId="3D67F8F7" w14:textId="2B5C729E" w:rsidR="00AB550E" w:rsidRPr="00081EE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poskytuje </w:t>
      </w:r>
      <w:r w:rsidRPr="00081EE0">
        <w:rPr>
          <w:rFonts w:ascii="Arial Narrow" w:hAnsi="Arial Narrow" w:cs="Arial"/>
          <w:sz w:val="24"/>
          <w:szCs w:val="24"/>
        </w:rPr>
        <w:t>Objednávateľovi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081EE0">
        <w:rPr>
          <w:rFonts w:ascii="Arial Narrow" w:hAnsi="Arial Narrow" w:cs="Arial"/>
          <w:sz w:val="24"/>
          <w:szCs w:val="24"/>
        </w:rPr>
        <w:t>odu 5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v plnom rozsahu.</w:t>
      </w:r>
    </w:p>
    <w:p w14:paraId="728D72A0" w14:textId="77777777" w:rsidR="00AB550E" w:rsidRPr="00081EE0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Zmluvné strany sa pri zodpovednosti za </w:t>
      </w:r>
      <w:proofErr w:type="spellStart"/>
      <w:r w:rsidRPr="00081EE0">
        <w:rPr>
          <w:rFonts w:ascii="Arial Narrow" w:hAnsi="Arial Narrow" w:cs="Arial"/>
          <w:sz w:val="24"/>
          <w:szCs w:val="24"/>
        </w:rPr>
        <w:t>vady</w:t>
      </w:r>
      <w:proofErr w:type="spellEnd"/>
      <w:r w:rsidRPr="00081EE0">
        <w:rPr>
          <w:rFonts w:ascii="Arial Narrow" w:hAnsi="Arial Narrow" w:cs="Arial"/>
          <w:sz w:val="24"/>
          <w:szCs w:val="24"/>
        </w:rPr>
        <w:t xml:space="preserve"> tovaru a nárokov z nich vyplývajúcich budú riadiť  </w:t>
      </w:r>
      <w:r w:rsidRPr="00081EE0">
        <w:rPr>
          <w:rFonts w:ascii="Arial Narrow" w:hAnsi="Arial Narrow" w:cs="Arial"/>
          <w:sz w:val="24"/>
          <w:szCs w:val="24"/>
        </w:rPr>
        <w:br/>
        <w:t xml:space="preserve">§ 422 a </w:t>
      </w:r>
      <w:proofErr w:type="spellStart"/>
      <w:r w:rsidRPr="00081EE0">
        <w:rPr>
          <w:rFonts w:ascii="Arial Narrow" w:hAnsi="Arial Narrow" w:cs="Arial"/>
          <w:sz w:val="24"/>
          <w:szCs w:val="24"/>
        </w:rPr>
        <w:t>nasl</w:t>
      </w:r>
      <w:proofErr w:type="spellEnd"/>
      <w:r w:rsidRPr="00081EE0">
        <w:rPr>
          <w:rFonts w:ascii="Arial Narrow" w:hAnsi="Arial Narrow" w:cs="Arial"/>
          <w:sz w:val="24"/>
          <w:szCs w:val="24"/>
        </w:rPr>
        <w:t>. Obchodného zákonníka.</w:t>
      </w:r>
    </w:p>
    <w:p w14:paraId="0F3797D6" w14:textId="79C28B90" w:rsidR="00AB550E" w:rsidRPr="00081EE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Objednávateľ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je povinný reklamovať </w:t>
      </w:r>
      <w:proofErr w:type="spellStart"/>
      <w:r w:rsidR="00A4774D" w:rsidRPr="00081EE0">
        <w:rPr>
          <w:rFonts w:ascii="Arial Narrow" w:hAnsi="Arial Narrow" w:cs="Arial"/>
          <w:sz w:val="24"/>
          <w:szCs w:val="24"/>
        </w:rPr>
        <w:t>vady</w:t>
      </w:r>
      <w:proofErr w:type="spellEnd"/>
      <w:r w:rsidR="00A4774D" w:rsidRPr="00081EE0">
        <w:rPr>
          <w:rFonts w:ascii="Arial Narrow" w:hAnsi="Arial Narrow" w:cs="Arial"/>
          <w:sz w:val="24"/>
          <w:szCs w:val="24"/>
        </w:rPr>
        <w:t xml:space="preserve"> dodaného tovaru písomne (e-mailom resp. faxom) do 24 hodín od prevzatia tovaru okrem zjavných </w:t>
      </w:r>
      <w:proofErr w:type="spellStart"/>
      <w:r w:rsidR="00A4774D" w:rsidRPr="00081EE0">
        <w:rPr>
          <w:rFonts w:ascii="Arial Narrow" w:hAnsi="Arial Narrow" w:cs="Arial"/>
          <w:sz w:val="24"/>
          <w:szCs w:val="24"/>
        </w:rPr>
        <w:t>vád</w:t>
      </w:r>
      <w:proofErr w:type="spellEnd"/>
      <w:r w:rsidR="00A4774D" w:rsidRPr="00081EE0">
        <w:rPr>
          <w:rFonts w:ascii="Arial Narrow" w:hAnsi="Arial Narrow" w:cs="Arial"/>
          <w:sz w:val="24"/>
          <w:szCs w:val="24"/>
        </w:rPr>
        <w:t>, t. j. množstva, druhu a viditeľného poškodenia, ktoré je povinný reklamovať písomne ihneď pri prevzatí tovaru.</w:t>
      </w:r>
    </w:p>
    <w:p w14:paraId="61B6930F" w14:textId="77777777" w:rsidR="005B038A" w:rsidRPr="00081EE0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zabezpečí v záručnej dobe bezplatné odstránenie všetkých </w:t>
      </w:r>
      <w:proofErr w:type="spellStart"/>
      <w:r w:rsidR="00A4774D" w:rsidRPr="00081EE0">
        <w:rPr>
          <w:rFonts w:ascii="Arial Narrow" w:hAnsi="Arial Narrow" w:cs="Arial"/>
          <w:sz w:val="24"/>
          <w:szCs w:val="24"/>
        </w:rPr>
        <w:t>vád</w:t>
      </w:r>
      <w:proofErr w:type="spellEnd"/>
      <w:r w:rsidR="00A4774D" w:rsidRPr="00081EE0">
        <w:rPr>
          <w:rFonts w:ascii="Arial Narrow" w:hAnsi="Arial Narrow" w:cs="Arial"/>
          <w:sz w:val="24"/>
          <w:szCs w:val="24"/>
        </w:rPr>
        <w:t xml:space="preserve">, ktoré sú predmetom záruky, výmenou za bezchybný tovar. </w:t>
      </w: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má povinnosť dodať náhradný tovar alebo chýbajúci tovar bezodkladne, najneskôr do 48 hodín od okamihu uplatnenia zodpovednosti za </w:t>
      </w:r>
      <w:proofErr w:type="spellStart"/>
      <w:r w:rsidR="00A4774D" w:rsidRPr="00081EE0">
        <w:rPr>
          <w:rFonts w:ascii="Arial Narrow" w:hAnsi="Arial Narrow" w:cs="Arial"/>
          <w:sz w:val="24"/>
          <w:szCs w:val="24"/>
        </w:rPr>
        <w:t>vady</w:t>
      </w:r>
      <w:proofErr w:type="spellEnd"/>
      <w:r w:rsidR="00A4774D" w:rsidRPr="00081EE0">
        <w:rPr>
          <w:rFonts w:ascii="Arial Narrow" w:hAnsi="Arial Narrow" w:cs="Arial"/>
          <w:sz w:val="24"/>
          <w:szCs w:val="24"/>
        </w:rPr>
        <w:t xml:space="preserve"> alebo podľa </w:t>
      </w:r>
      <w:r w:rsidR="000C0253" w:rsidRPr="00081EE0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081EE0">
        <w:rPr>
          <w:rFonts w:ascii="Arial Narrow" w:hAnsi="Arial Narrow" w:cs="Arial"/>
          <w:sz w:val="24"/>
          <w:szCs w:val="24"/>
        </w:rPr>
        <w:t>dohody</w:t>
      </w:r>
      <w:r w:rsidR="000C0253" w:rsidRPr="00081EE0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081EE0">
        <w:rPr>
          <w:rFonts w:ascii="Arial Narrow" w:hAnsi="Arial Narrow" w:cs="Arial"/>
          <w:sz w:val="24"/>
          <w:szCs w:val="24"/>
        </w:rPr>
        <w:t>.</w:t>
      </w:r>
    </w:p>
    <w:p w14:paraId="625D4CAD" w14:textId="77777777" w:rsidR="005B038A" w:rsidRPr="00081EE0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lastRenderedPageBreak/>
        <w:t xml:space="preserve">Záruka sa nevzťahuje na </w:t>
      </w:r>
      <w:proofErr w:type="spellStart"/>
      <w:r w:rsidRPr="00081EE0">
        <w:rPr>
          <w:rFonts w:ascii="Arial Narrow" w:hAnsi="Arial Narrow" w:cs="Arial"/>
          <w:sz w:val="24"/>
          <w:szCs w:val="24"/>
        </w:rPr>
        <w:t>vady</w:t>
      </w:r>
      <w:proofErr w:type="spellEnd"/>
      <w:r w:rsidRPr="00081EE0">
        <w:rPr>
          <w:rFonts w:ascii="Arial Narrow" w:hAnsi="Arial Narrow" w:cs="Arial"/>
          <w:sz w:val="24"/>
          <w:szCs w:val="24"/>
        </w:rPr>
        <w:t xml:space="preserve">, ktoré boli spôsobené zástupcami </w:t>
      </w:r>
      <w:r w:rsidR="00F65ADB" w:rsidRPr="00081EE0">
        <w:rPr>
          <w:rFonts w:ascii="Arial Narrow" w:hAnsi="Arial Narrow" w:cs="Arial"/>
          <w:sz w:val="24"/>
          <w:szCs w:val="24"/>
        </w:rPr>
        <w:t>Objednávateľa</w:t>
      </w:r>
      <w:r w:rsidRPr="00081EE0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14:paraId="23DB6F0E" w14:textId="77777777" w:rsidR="00CB70CA" w:rsidRPr="00081EE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64A11DD5" w14:textId="6A6E0920" w:rsidR="00A4774D" w:rsidRPr="00081EE0" w:rsidRDefault="005B038A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b/>
          <w:bCs/>
          <w:sz w:val="24"/>
          <w:szCs w:val="24"/>
        </w:rPr>
        <w:t xml:space="preserve">   </w:t>
      </w:r>
      <w:r w:rsidR="00A4774D" w:rsidRPr="00081EE0">
        <w:rPr>
          <w:rFonts w:ascii="Arial Narrow" w:hAnsi="Arial Narrow" w:cs="Arial"/>
          <w:b/>
          <w:bCs/>
          <w:sz w:val="24"/>
          <w:szCs w:val="24"/>
        </w:rPr>
        <w:t>Článok IX.</w:t>
      </w:r>
    </w:p>
    <w:p w14:paraId="14026227" w14:textId="77777777" w:rsidR="00A4774D" w:rsidRPr="00081EE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81EE0">
        <w:rPr>
          <w:rFonts w:ascii="Arial Narrow" w:hAnsi="Arial Narrow" w:cs="Arial"/>
          <w:b/>
          <w:bCs/>
          <w:sz w:val="24"/>
          <w:szCs w:val="24"/>
        </w:rPr>
        <w:t>Náhrada škody</w:t>
      </w:r>
    </w:p>
    <w:p w14:paraId="3A7C299E" w14:textId="77777777" w:rsidR="00A4774D" w:rsidRPr="00081EE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85555C2" w14:textId="13B70936" w:rsidR="00A4774D" w:rsidRPr="00081EE0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081EE0">
        <w:rPr>
          <w:rFonts w:ascii="Arial Narrow" w:hAnsi="Arial Narrow" w:cs="Arial"/>
          <w:sz w:val="24"/>
          <w:szCs w:val="24"/>
        </w:rPr>
        <w:t>12.1. a)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. tejto zmluvy, ani </w:t>
      </w:r>
      <w:proofErr w:type="spellStart"/>
      <w:r w:rsidR="00A4774D" w:rsidRPr="00081EE0">
        <w:rPr>
          <w:rFonts w:ascii="Arial Narrow" w:hAnsi="Arial Narrow" w:cs="Arial"/>
          <w:sz w:val="24"/>
          <w:szCs w:val="24"/>
        </w:rPr>
        <w:t>neodobratie</w:t>
      </w:r>
      <w:proofErr w:type="spellEnd"/>
      <w:r w:rsidR="00A4774D" w:rsidRPr="00081EE0">
        <w:rPr>
          <w:rFonts w:ascii="Arial Narrow" w:hAnsi="Arial Narrow" w:cs="Arial"/>
          <w:sz w:val="24"/>
          <w:szCs w:val="24"/>
        </w:rPr>
        <w:t xml:space="preserve"> celého predpokladaného množstva tovaru </w:t>
      </w:r>
      <w:r w:rsidR="00F65ADB" w:rsidRPr="00081EE0">
        <w:rPr>
          <w:rFonts w:ascii="Arial Narrow" w:hAnsi="Arial Narrow" w:cs="Arial"/>
          <w:sz w:val="24"/>
          <w:szCs w:val="24"/>
        </w:rPr>
        <w:t>Objednávateľom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081EE0">
        <w:rPr>
          <w:rFonts w:ascii="Arial Narrow" w:hAnsi="Arial Narrow" w:cs="Arial"/>
          <w:sz w:val="24"/>
          <w:szCs w:val="24"/>
        </w:rPr>
        <w:t>bodom 5</w:t>
      </w:r>
      <w:r w:rsidR="00A4774D" w:rsidRPr="00081EE0">
        <w:rPr>
          <w:rFonts w:ascii="Arial Narrow" w:hAnsi="Arial Narrow" w:cs="Arial"/>
          <w:sz w:val="24"/>
          <w:szCs w:val="24"/>
        </w:rPr>
        <w:t>.6. tejto zmluvy.</w:t>
      </w:r>
    </w:p>
    <w:p w14:paraId="0CC7D8A2" w14:textId="77777777" w:rsidR="00A4774D" w:rsidRPr="00081EE0" w:rsidRDefault="00A4774D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14:paraId="7E37B23E" w14:textId="77777777" w:rsidR="00CB70CA" w:rsidRPr="00081EE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69CE7A91" w14:textId="77777777" w:rsidR="00A4774D" w:rsidRPr="00081EE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81EE0">
        <w:rPr>
          <w:rFonts w:ascii="Arial Narrow" w:hAnsi="Arial Narrow" w:cs="Arial"/>
          <w:b/>
          <w:bCs/>
          <w:sz w:val="24"/>
          <w:szCs w:val="24"/>
        </w:rPr>
        <w:t>Článok X.</w:t>
      </w:r>
    </w:p>
    <w:p w14:paraId="314103F6" w14:textId="77777777" w:rsidR="00A4774D" w:rsidRPr="00081EE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81EE0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14:paraId="2641D4CD" w14:textId="77777777" w:rsidR="00A4774D" w:rsidRPr="00081EE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074AA693" w14:textId="492711FB" w:rsidR="00AB550E" w:rsidRPr="00081EE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/>
          <w:szCs w:val="24"/>
        </w:rPr>
        <w:t xml:space="preserve">V prílohe č. 4 sú uvedené údaje o všetkých známych subdodávateľoch </w:t>
      </w:r>
      <w:r w:rsidR="00F65ADB" w:rsidRPr="00081EE0">
        <w:rPr>
          <w:rFonts w:ascii="Arial Narrow" w:hAnsi="Arial Narrow"/>
          <w:szCs w:val="24"/>
        </w:rPr>
        <w:t>Dodávateľa</w:t>
      </w:r>
      <w:r w:rsidRPr="00081EE0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177CAB5F" w14:textId="4B844871" w:rsidR="00AB550E" w:rsidRPr="00081EE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/>
          <w:szCs w:val="24"/>
        </w:rPr>
        <w:t>Dodávateľ</w:t>
      </w:r>
      <w:r w:rsidR="00A4774D" w:rsidRPr="00081EE0">
        <w:rPr>
          <w:rFonts w:ascii="Arial Narrow" w:hAnsi="Arial Narrow"/>
          <w:szCs w:val="24"/>
        </w:rPr>
        <w:t xml:space="preserve"> je povinný </w:t>
      </w:r>
      <w:r w:rsidRPr="00081EE0">
        <w:rPr>
          <w:rFonts w:ascii="Arial Narrow" w:hAnsi="Arial Narrow"/>
          <w:szCs w:val="24"/>
        </w:rPr>
        <w:t>Objednávateľovi</w:t>
      </w:r>
      <w:r w:rsidR="00A4774D" w:rsidRPr="00081EE0">
        <w:rPr>
          <w:rFonts w:ascii="Arial Narrow" w:hAnsi="Arial Narrow"/>
          <w:szCs w:val="24"/>
        </w:rPr>
        <w:t xml:space="preserve"> oznámiť akúkoľvek zmenu údajov u subdodávateľov uvedených v Prílohe č. 4, a to bezodkladne po tom, ako sa o tejto skutočnosti dozvie. </w:t>
      </w:r>
    </w:p>
    <w:p w14:paraId="58DCB150" w14:textId="3AA0C38D" w:rsidR="00AB550E" w:rsidRPr="00081EE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/>
          <w:szCs w:val="24"/>
        </w:rPr>
        <w:t xml:space="preserve">V prípade zmeny subdodávateľa je </w:t>
      </w:r>
      <w:r w:rsidR="00F65ADB" w:rsidRPr="00081EE0">
        <w:rPr>
          <w:rFonts w:ascii="Arial Narrow" w:hAnsi="Arial Narrow"/>
          <w:szCs w:val="24"/>
        </w:rPr>
        <w:t>Dodávateľ</w:t>
      </w:r>
      <w:r w:rsidRPr="00081EE0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081EE0">
        <w:rPr>
          <w:rFonts w:ascii="Arial Narrow" w:hAnsi="Arial Narrow"/>
          <w:szCs w:val="24"/>
        </w:rPr>
        <w:t>Objednávateľovi</w:t>
      </w:r>
      <w:r w:rsidRPr="00081EE0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081EE0">
        <w:rPr>
          <w:rFonts w:ascii="Arial Narrow" w:hAnsi="Arial Narrow"/>
          <w:szCs w:val="24"/>
        </w:rPr>
        <w:t>10</w:t>
      </w:r>
      <w:r w:rsidRPr="00081EE0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081EE0">
        <w:rPr>
          <w:rFonts w:ascii="Arial Narrow" w:hAnsi="Arial Narrow"/>
          <w:szCs w:val="24"/>
        </w:rPr>
        <w:t>Dodávateľ</w:t>
      </w:r>
      <w:r w:rsidRPr="00081EE0">
        <w:rPr>
          <w:rFonts w:ascii="Arial Narrow" w:hAnsi="Arial Narrow"/>
          <w:szCs w:val="24"/>
        </w:rPr>
        <w:t xml:space="preserve"> </w:t>
      </w:r>
      <w:r w:rsidR="00F65ADB" w:rsidRPr="00081EE0">
        <w:rPr>
          <w:rFonts w:ascii="Arial Narrow" w:hAnsi="Arial Narrow"/>
          <w:szCs w:val="24"/>
        </w:rPr>
        <w:t>p</w:t>
      </w:r>
      <w:r w:rsidRPr="00081EE0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14:paraId="7EA5B720" w14:textId="77777777" w:rsidR="00AB550E" w:rsidRPr="00081EE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14:paraId="434AA408" w14:textId="323F78E2" w:rsidR="00AB550E" w:rsidRPr="00081EE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/>
          <w:bCs/>
          <w:szCs w:val="24"/>
        </w:rPr>
        <w:t xml:space="preserve">Povinnosti </w:t>
      </w:r>
      <w:r w:rsidR="00F65ADB" w:rsidRPr="00081EE0">
        <w:rPr>
          <w:rFonts w:ascii="Arial Narrow" w:hAnsi="Arial Narrow"/>
          <w:bCs/>
          <w:szCs w:val="24"/>
        </w:rPr>
        <w:t>Dodávateľa</w:t>
      </w:r>
      <w:r w:rsidRPr="00081EE0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14:paraId="0C76492B" w14:textId="3501113C" w:rsidR="00A4774D" w:rsidRPr="00081EE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081EE0">
        <w:rPr>
          <w:rFonts w:ascii="Arial Narrow" w:hAnsi="Arial Narrow"/>
          <w:bCs/>
          <w:szCs w:val="24"/>
        </w:rPr>
        <w:t>Dodávateľ</w:t>
      </w:r>
      <w:r w:rsidR="00A4774D" w:rsidRPr="00081EE0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081EE0">
        <w:rPr>
          <w:rFonts w:ascii="Arial Narrow" w:hAnsi="Arial Narrow"/>
          <w:szCs w:val="24"/>
        </w:rPr>
        <w:t>ľ</w:t>
      </w:r>
      <w:r w:rsidR="00A4774D" w:rsidRPr="00081EE0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081EE0">
        <w:rPr>
          <w:rFonts w:ascii="Arial Narrow" w:hAnsi="Arial Narrow" w:cs="Angsana New"/>
          <w:szCs w:val="24"/>
        </w:rPr>
        <w:t>Dodávateľ</w:t>
      </w:r>
      <w:r w:rsidR="00A4774D" w:rsidRPr="00081EE0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081EE0">
        <w:rPr>
          <w:rFonts w:ascii="Arial Narrow" w:hAnsi="Arial Narrow"/>
          <w:szCs w:val="24"/>
        </w:rPr>
        <w:t>ť</w:t>
      </w:r>
      <w:r w:rsidR="00A4774D" w:rsidRPr="00081EE0">
        <w:rPr>
          <w:rFonts w:ascii="Arial Narrow" w:hAnsi="Arial Narrow" w:cs="Angsana New"/>
          <w:szCs w:val="24"/>
        </w:rPr>
        <w:t xml:space="preserve"> pri výbere subdodávate</w:t>
      </w:r>
      <w:r w:rsidR="00A4774D" w:rsidRPr="00081EE0">
        <w:rPr>
          <w:rFonts w:ascii="Arial Narrow" w:hAnsi="Arial Narrow"/>
          <w:szCs w:val="24"/>
        </w:rPr>
        <w:t>ľ</w:t>
      </w:r>
      <w:r w:rsidR="00A4774D" w:rsidRPr="00081EE0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30E1A3BB" w14:textId="77777777" w:rsidR="00A4774D" w:rsidRPr="00081EE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5B52FDBF" w14:textId="77777777" w:rsidR="00A4774D" w:rsidRPr="00081EE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81EE0">
        <w:rPr>
          <w:rFonts w:ascii="Arial Narrow" w:hAnsi="Arial Narrow" w:cs="Arial"/>
          <w:b/>
          <w:bCs/>
          <w:sz w:val="24"/>
          <w:szCs w:val="24"/>
        </w:rPr>
        <w:t>Článok XI.</w:t>
      </w:r>
    </w:p>
    <w:p w14:paraId="19DD66CD" w14:textId="77777777" w:rsidR="00A4774D" w:rsidRPr="00081EE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081EE0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081EE0">
        <w:rPr>
          <w:rFonts w:ascii="Arial Narrow" w:hAnsi="Arial Narrow" w:cs="Arial"/>
          <w:b/>
          <w:sz w:val="24"/>
          <w:szCs w:val="24"/>
        </w:rPr>
        <w:t>zmluvy</w:t>
      </w:r>
    </w:p>
    <w:p w14:paraId="5DBD74DA" w14:textId="77777777" w:rsidR="00A4774D" w:rsidRPr="00081EE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838B9BE" w14:textId="395E678D" w:rsidR="00A4774D" w:rsidRPr="00081EE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Túto zmluvu je možné skončiť:</w:t>
      </w:r>
    </w:p>
    <w:p w14:paraId="433A931A" w14:textId="1A85D2A2" w:rsidR="00A4774D" w:rsidRPr="00081EE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lastRenderedPageBreak/>
        <w:t>písomnou dohodou</w:t>
      </w:r>
      <w:r w:rsidR="00705AC1" w:rsidRPr="00081EE0">
        <w:rPr>
          <w:rFonts w:ascii="Arial Narrow" w:hAnsi="Arial Narrow" w:cs="Arial"/>
          <w:sz w:val="24"/>
          <w:szCs w:val="24"/>
        </w:rPr>
        <w:t xml:space="preserve"> </w:t>
      </w:r>
      <w:r w:rsidR="00311473" w:rsidRPr="00081EE0">
        <w:rPr>
          <w:rFonts w:ascii="Arial Narrow" w:hAnsi="Arial Narrow" w:cs="Arial"/>
          <w:sz w:val="24"/>
          <w:szCs w:val="24"/>
        </w:rPr>
        <w:t>z</w:t>
      </w:r>
      <w:r w:rsidR="00705AC1" w:rsidRPr="00081EE0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081EE0">
        <w:rPr>
          <w:rFonts w:ascii="Arial Narrow" w:hAnsi="Arial Narrow" w:cs="Arial"/>
          <w:sz w:val="24"/>
          <w:szCs w:val="24"/>
        </w:rPr>
        <w:t>z</w:t>
      </w:r>
      <w:r w:rsidR="00705AC1" w:rsidRPr="00081EE0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081EE0">
        <w:rPr>
          <w:rFonts w:ascii="Arial Narrow" w:hAnsi="Arial Narrow" w:cs="Arial"/>
          <w:sz w:val="24"/>
          <w:szCs w:val="24"/>
        </w:rPr>
        <w:t>,</w:t>
      </w:r>
    </w:p>
    <w:p w14:paraId="392A278F" w14:textId="77777777" w:rsidR="00A4774D" w:rsidRPr="00081EE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písomným odstúpením,</w:t>
      </w:r>
    </w:p>
    <w:p w14:paraId="44ED7BA3" w14:textId="77777777" w:rsidR="00AB550E" w:rsidRPr="00081EE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písomnou výpoveďou.</w:t>
      </w:r>
    </w:p>
    <w:p w14:paraId="12365122" w14:textId="09D40A57" w:rsidR="00AB550E" w:rsidRPr="00081EE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Ktorákoľvek </w:t>
      </w:r>
      <w:r w:rsidR="00311473" w:rsidRPr="00081EE0">
        <w:rPr>
          <w:rFonts w:ascii="Arial Narrow" w:hAnsi="Arial Narrow" w:cs="Arial"/>
          <w:sz w:val="24"/>
          <w:szCs w:val="24"/>
        </w:rPr>
        <w:t>z</w:t>
      </w:r>
      <w:r w:rsidRPr="00081EE0">
        <w:rPr>
          <w:rFonts w:ascii="Arial Narrow" w:hAnsi="Arial Narrow" w:cs="Arial"/>
          <w:sz w:val="24"/>
          <w:szCs w:val="24"/>
        </w:rPr>
        <w:t xml:space="preserve">mluvná strana môže túto zmluvu vypovedať </w:t>
      </w:r>
      <w:r w:rsidR="000C0253" w:rsidRPr="00081EE0">
        <w:rPr>
          <w:rFonts w:ascii="Arial Narrow" w:hAnsi="Arial Narrow" w:cs="Arial"/>
          <w:sz w:val="24"/>
          <w:szCs w:val="24"/>
        </w:rPr>
        <w:t>aj</w:t>
      </w:r>
      <w:r w:rsidRPr="00081EE0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0C0253" w:rsidRPr="00081EE0">
        <w:rPr>
          <w:rFonts w:ascii="Arial Narrow" w:hAnsi="Arial Narrow" w:cs="Arial"/>
          <w:sz w:val="24"/>
          <w:szCs w:val="24"/>
        </w:rPr>
        <w:t>šesťdesiat (</w:t>
      </w:r>
      <w:r w:rsidR="005B038A" w:rsidRPr="00081EE0">
        <w:rPr>
          <w:rFonts w:ascii="Arial Narrow" w:hAnsi="Arial Narrow" w:cs="Arial"/>
          <w:sz w:val="24"/>
          <w:szCs w:val="24"/>
        </w:rPr>
        <w:t>60</w:t>
      </w:r>
      <w:r w:rsidR="000C0253" w:rsidRPr="00081EE0">
        <w:rPr>
          <w:rFonts w:ascii="Arial Narrow" w:hAnsi="Arial Narrow" w:cs="Arial"/>
          <w:sz w:val="24"/>
          <w:szCs w:val="24"/>
        </w:rPr>
        <w:t>)</w:t>
      </w:r>
      <w:r w:rsidRPr="00081EE0">
        <w:rPr>
          <w:rFonts w:ascii="Arial Narrow" w:hAnsi="Arial Narrow" w:cs="Arial"/>
          <w:sz w:val="24"/>
          <w:szCs w:val="24"/>
        </w:rPr>
        <w:t xml:space="preserve">dní. Výpovedná lehota začína plynúť prvým dňom mesiaca, nasledujúceho po mesiaci, v ktorom bola výpoveď preukázateľne doručená druhej </w:t>
      </w:r>
      <w:r w:rsidR="00311473" w:rsidRPr="00081EE0">
        <w:rPr>
          <w:rFonts w:ascii="Arial Narrow" w:hAnsi="Arial Narrow" w:cs="Arial"/>
          <w:sz w:val="24"/>
          <w:szCs w:val="24"/>
        </w:rPr>
        <w:t>z</w:t>
      </w:r>
      <w:r w:rsidRPr="00081EE0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14:paraId="7ADF06E4" w14:textId="3C4DE738" w:rsidR="00AB550E" w:rsidRPr="00081EE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081EE0">
        <w:rPr>
          <w:rFonts w:ascii="Arial Narrow" w:hAnsi="Arial Narrow" w:cs="Arial"/>
          <w:sz w:val="24"/>
          <w:szCs w:val="24"/>
        </w:rPr>
        <w:t>z</w:t>
      </w:r>
      <w:r w:rsidRPr="00081EE0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DB2606" w:rsidRPr="00081EE0">
        <w:rPr>
          <w:rFonts w:ascii="Arial Narrow" w:hAnsi="Arial Narrow" w:cs="Arial"/>
          <w:sz w:val="24"/>
          <w:szCs w:val="24"/>
        </w:rPr>
        <w:t xml:space="preserve">. </w:t>
      </w:r>
    </w:p>
    <w:p w14:paraId="77733C91" w14:textId="3793E508" w:rsidR="00A4774D" w:rsidRPr="00081EE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Objednávateľ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14:paraId="1AE77400" w14:textId="26D417B8" w:rsidR="00A4774D" w:rsidRPr="00081EE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081EE0">
        <w:rPr>
          <w:rFonts w:ascii="Arial Narrow" w:hAnsi="Arial Narrow" w:cs="Arial"/>
          <w:sz w:val="24"/>
          <w:szCs w:val="24"/>
        </w:rPr>
        <w:t>Dodávateľovi</w:t>
      </w:r>
      <w:r w:rsidRPr="00081EE0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14:paraId="3C59D813" w14:textId="087C65DE" w:rsidR="00A4774D" w:rsidRPr="00081EE0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vstúpil do likvidácie,</w:t>
      </w:r>
    </w:p>
    <w:p w14:paraId="5DC333F5" w14:textId="1680E7D6" w:rsidR="00A4774D" w:rsidRPr="00081EE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081EE0">
        <w:rPr>
          <w:rFonts w:ascii="Arial Narrow" w:hAnsi="Arial Narrow" w:cs="Arial"/>
          <w:sz w:val="24"/>
          <w:szCs w:val="24"/>
        </w:rPr>
        <w:t>Dodávateľa</w:t>
      </w:r>
      <w:r w:rsidRPr="00081EE0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</w:t>
      </w:r>
      <w:proofErr w:type="spellStart"/>
      <w:r w:rsidRPr="00081EE0">
        <w:rPr>
          <w:rFonts w:ascii="Arial Narrow" w:hAnsi="Arial Narrow" w:cs="Arial"/>
          <w:sz w:val="24"/>
          <w:szCs w:val="24"/>
        </w:rPr>
        <w:t>Z.z</w:t>
      </w:r>
      <w:proofErr w:type="spellEnd"/>
      <w:r w:rsidRPr="00081EE0">
        <w:rPr>
          <w:rFonts w:ascii="Arial Narrow" w:hAnsi="Arial Narrow" w:cs="Arial"/>
          <w:sz w:val="24"/>
          <w:szCs w:val="24"/>
        </w:rPr>
        <w:t>.,</w:t>
      </w:r>
    </w:p>
    <w:p w14:paraId="24AD1CCA" w14:textId="54CF0FF1" w:rsidR="00A4774D" w:rsidRPr="00081EE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081EE0">
        <w:rPr>
          <w:rFonts w:ascii="Arial Narrow" w:hAnsi="Arial Narrow" w:cs="Arial"/>
          <w:sz w:val="24"/>
          <w:szCs w:val="24"/>
        </w:rPr>
        <w:t>Dodávateľom</w:t>
      </w:r>
      <w:r w:rsidRPr="00081EE0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14:paraId="2036429B" w14:textId="11FFA3A9" w:rsidR="00A4774D" w:rsidRPr="00081EE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081EE0">
        <w:rPr>
          <w:rFonts w:ascii="Arial Narrow" w:hAnsi="Arial Narrow" w:cs="Arial"/>
          <w:sz w:val="24"/>
          <w:szCs w:val="24"/>
        </w:rPr>
        <w:t>Dodávateľa</w:t>
      </w:r>
      <w:r w:rsidRPr="00081EE0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081EE0">
        <w:rPr>
          <w:rFonts w:ascii="Arial Narrow" w:hAnsi="Arial Narrow" w:cs="Arial"/>
          <w:sz w:val="24"/>
          <w:szCs w:val="24"/>
        </w:rPr>
        <w:t>Dodávateľ</w:t>
      </w:r>
      <w:r w:rsidRPr="00081EE0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14:paraId="6A47E6E8" w14:textId="77777777" w:rsidR="00EB3747" w:rsidRPr="00081EE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    došlo k splneniu zákonných dôvodov na odstúpenie od dohody (najmä § 19 zákona č. 343/2015 Z. z.)</w:t>
      </w:r>
      <w:r w:rsidR="00EB3747" w:rsidRPr="00081EE0">
        <w:rPr>
          <w:rFonts w:ascii="Arial Narrow" w:hAnsi="Arial Narrow" w:cs="Arial"/>
          <w:sz w:val="24"/>
          <w:szCs w:val="24"/>
        </w:rPr>
        <w:t>.</w:t>
      </w:r>
    </w:p>
    <w:p w14:paraId="5CA60A40" w14:textId="7D4D0632" w:rsidR="00A4774D" w:rsidRPr="00081EE0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Objednávateľ je oprávnený odstúpiť od tejto zmluvy aj bez predchádzajúceho písomnej výzvy na nápravu v prípade ak:  </w:t>
      </w:r>
    </w:p>
    <w:p w14:paraId="68E42033" w14:textId="24BCC9CD" w:rsidR="00A4774D" w:rsidRPr="00081EE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14:paraId="12B43466" w14:textId="2D4B574C" w:rsidR="00A4774D" w:rsidRPr="00081EE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081EE0">
        <w:rPr>
          <w:rFonts w:ascii="Arial Narrow" w:hAnsi="Arial Narrow" w:cs="Arial"/>
          <w:sz w:val="24"/>
          <w:szCs w:val="24"/>
        </w:rPr>
        <w:t>bodoch 10.1. až 10</w:t>
      </w:r>
      <w:r w:rsidR="00A4774D" w:rsidRPr="00081EE0">
        <w:rPr>
          <w:rFonts w:ascii="Arial Narrow" w:hAnsi="Arial Narrow" w:cs="Arial"/>
          <w:sz w:val="24"/>
          <w:szCs w:val="24"/>
        </w:rPr>
        <w:t>.6. tejto zmluvy,</w:t>
      </w:r>
    </w:p>
    <w:p w14:paraId="264AE7CD" w14:textId="6184B433" w:rsidR="00A4774D" w:rsidRPr="00081EE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081EE0">
        <w:rPr>
          <w:rFonts w:ascii="Arial Narrow" w:hAnsi="Arial Narrow" w:cs="Arial"/>
          <w:sz w:val="24"/>
          <w:szCs w:val="24"/>
        </w:rPr>
        <w:t>bodu 5</w:t>
      </w:r>
      <w:r w:rsidR="00A4774D" w:rsidRPr="00081EE0">
        <w:rPr>
          <w:rFonts w:ascii="Arial Narrow" w:hAnsi="Arial Narrow" w:cs="Arial"/>
          <w:sz w:val="24"/>
          <w:szCs w:val="24"/>
        </w:rPr>
        <w:t>.10 tejto zmluvy,</w:t>
      </w:r>
    </w:p>
    <w:p w14:paraId="22AB6689" w14:textId="6065D5F3" w:rsidR="00A4774D" w:rsidRPr="00081EE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Objednávateľ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14:paraId="24895F0D" w14:textId="293EA429" w:rsidR="00A4774D" w:rsidRPr="00081EE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081EE0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081EE0">
        <w:rPr>
          <w:rFonts w:ascii="Arial Narrow" w:hAnsi="Arial Narrow" w:cs="Arial"/>
          <w:sz w:val="24"/>
          <w:szCs w:val="24"/>
        </w:rPr>
        <w:t>5</w:t>
      </w:r>
      <w:r w:rsidR="00A4774D" w:rsidRPr="00081EE0">
        <w:rPr>
          <w:rFonts w:ascii="Arial Narrow" w:hAnsi="Arial Narrow" w:cs="Arial"/>
          <w:sz w:val="24"/>
          <w:szCs w:val="24"/>
        </w:rPr>
        <w:t>.7. tejto zmluvy,</w:t>
      </w:r>
    </w:p>
    <w:p w14:paraId="451041ED" w14:textId="54A29905" w:rsidR="00A4774D" w:rsidRPr="00081EE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14:paraId="1BBDF086" w14:textId="0EF3A76D" w:rsidR="00A4774D" w:rsidRPr="00081EE0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pre </w:t>
      </w:r>
      <w:r w:rsidR="00F65ADB" w:rsidRPr="00081EE0">
        <w:rPr>
          <w:rFonts w:ascii="Arial Narrow" w:hAnsi="Arial Narrow" w:cs="Arial"/>
          <w:sz w:val="24"/>
          <w:szCs w:val="24"/>
        </w:rPr>
        <w:t>Dodávateľa</w:t>
      </w:r>
      <w:r w:rsidRPr="00081EE0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081EE0">
        <w:rPr>
          <w:rFonts w:ascii="Arial Narrow" w:hAnsi="Arial Narrow" w:cs="Arial"/>
          <w:sz w:val="24"/>
          <w:szCs w:val="24"/>
        </w:rPr>
        <w:t>,</w:t>
      </w:r>
    </w:p>
    <w:p w14:paraId="5DB82218" w14:textId="5501D44E" w:rsidR="00EB3747" w:rsidRPr="00081EE0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Dodávateľ porušil povinnosť odstrániť </w:t>
      </w:r>
      <w:proofErr w:type="spellStart"/>
      <w:r w:rsidRPr="00081EE0">
        <w:rPr>
          <w:rFonts w:ascii="Arial Narrow" w:hAnsi="Arial Narrow" w:cs="Arial"/>
          <w:sz w:val="24"/>
          <w:szCs w:val="24"/>
        </w:rPr>
        <w:t>vady</w:t>
      </w:r>
      <w:proofErr w:type="spellEnd"/>
      <w:r w:rsidRPr="00081EE0">
        <w:rPr>
          <w:rFonts w:ascii="Arial Narrow" w:hAnsi="Arial Narrow" w:cs="Arial"/>
          <w:sz w:val="24"/>
          <w:szCs w:val="24"/>
        </w:rPr>
        <w:t xml:space="preserve"> tovaru podľa čl. VIII tejto zmluvy. </w:t>
      </w:r>
    </w:p>
    <w:p w14:paraId="60C10CD5" w14:textId="5A5B5235" w:rsidR="00A4774D" w:rsidRPr="00081EE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Dodávateľ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081EE0">
        <w:rPr>
          <w:rFonts w:ascii="Arial Narrow" w:hAnsi="Arial Narrow" w:cs="Arial"/>
          <w:sz w:val="24"/>
          <w:szCs w:val="24"/>
        </w:rPr>
        <w:t>Objednávateľ</w:t>
      </w:r>
      <w:r w:rsidR="00A4774D" w:rsidRPr="00081EE0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14:paraId="69164482" w14:textId="346AAC6F" w:rsidR="00A4774D" w:rsidRPr="00081EE0" w:rsidRDefault="00A4774D" w:rsidP="00CB70CA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081EE0">
        <w:rPr>
          <w:rFonts w:ascii="Arial Narrow" w:hAnsi="Arial Narrow" w:cs="Arial"/>
          <w:sz w:val="24"/>
          <w:szCs w:val="24"/>
        </w:rPr>
        <w:t>Z</w:t>
      </w:r>
      <w:r w:rsidRPr="00081EE0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081EE0">
        <w:rPr>
          <w:rFonts w:ascii="Arial Narrow" w:hAnsi="Arial Narrow" w:cs="Arial"/>
          <w:sz w:val="24"/>
          <w:szCs w:val="24"/>
        </w:rPr>
        <w:t>z</w:t>
      </w:r>
      <w:r w:rsidRPr="00081EE0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14:paraId="5474F8C2" w14:textId="77777777" w:rsidR="00705AC1" w:rsidRPr="00081EE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4B61DE75" w14:textId="1FA20AB1" w:rsidR="00705AC1" w:rsidRPr="00081EE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Článok XII</w:t>
      </w:r>
    </w:p>
    <w:p w14:paraId="2680FD92" w14:textId="6C8D63C3" w:rsidR="00705AC1" w:rsidRPr="00081EE0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Zmluvné pokuty a úroky z omeškania</w:t>
      </w:r>
    </w:p>
    <w:p w14:paraId="64003AC2" w14:textId="77D37577" w:rsidR="009A7C4A" w:rsidRPr="00081EE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064E44AE" w14:textId="2B69C3D8" w:rsidR="009A7C4A" w:rsidRPr="00081EE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12.1</w:t>
      </w:r>
      <w:r w:rsidR="00C44573" w:rsidRPr="00081EE0">
        <w:rPr>
          <w:rFonts w:ascii="Arial Narrow" w:hAnsi="Arial Narrow" w:cs="Arial"/>
          <w:sz w:val="24"/>
          <w:szCs w:val="24"/>
        </w:rPr>
        <w:t>.</w:t>
      </w:r>
      <w:r w:rsidRPr="00081EE0">
        <w:rPr>
          <w:rFonts w:ascii="Arial Narrow" w:hAnsi="Arial Narrow" w:cs="Arial"/>
          <w:sz w:val="24"/>
          <w:szCs w:val="24"/>
        </w:rPr>
        <w:t xml:space="preserve"> </w:t>
      </w:r>
      <w:r w:rsidR="00C44573" w:rsidRPr="00081EE0">
        <w:rPr>
          <w:rFonts w:ascii="Arial Narrow" w:hAnsi="Arial Narrow" w:cs="Arial"/>
          <w:sz w:val="24"/>
          <w:szCs w:val="24"/>
        </w:rPr>
        <w:t xml:space="preserve">   </w:t>
      </w:r>
      <w:r w:rsidRPr="00081EE0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081EE0">
        <w:rPr>
          <w:rFonts w:ascii="Arial Narrow" w:hAnsi="Arial Narrow" w:cs="Arial"/>
          <w:sz w:val="24"/>
          <w:szCs w:val="24"/>
        </w:rPr>
        <w:t>z</w:t>
      </w:r>
      <w:r w:rsidRPr="00081EE0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14:paraId="625BBD30" w14:textId="09B20772" w:rsidR="00705AC1" w:rsidRPr="00081EE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  a)  v prípade, ak  </w:t>
      </w:r>
      <w:r w:rsidR="00705AC1" w:rsidRPr="00081EE0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081EE0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081EE0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081EE0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081EE0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081EE0">
        <w:rPr>
          <w:rFonts w:ascii="Arial Narrow" w:hAnsi="Arial Narrow" w:cs="Arial"/>
          <w:sz w:val="24"/>
          <w:szCs w:val="24"/>
        </w:rPr>
        <w:t>,</w:t>
      </w:r>
    </w:p>
    <w:p w14:paraId="018B1F41" w14:textId="04828B96" w:rsidR="00C44573" w:rsidRPr="00081EE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lastRenderedPageBreak/>
        <w:t xml:space="preserve"> b) v prípade, ak </w:t>
      </w:r>
      <w:r w:rsidR="00705AC1" w:rsidRPr="00081EE0">
        <w:rPr>
          <w:rFonts w:ascii="Arial Narrow" w:hAnsi="Arial Narrow" w:cs="Arial"/>
          <w:sz w:val="24"/>
          <w:szCs w:val="24"/>
        </w:rPr>
        <w:t xml:space="preserve">je Dodávateľ v omeškaní o odstránením </w:t>
      </w:r>
      <w:proofErr w:type="spellStart"/>
      <w:r w:rsidR="00705AC1" w:rsidRPr="00081EE0">
        <w:rPr>
          <w:rFonts w:ascii="Arial Narrow" w:hAnsi="Arial Narrow" w:cs="Arial"/>
          <w:sz w:val="24"/>
          <w:szCs w:val="24"/>
        </w:rPr>
        <w:t>vád</w:t>
      </w:r>
      <w:proofErr w:type="spellEnd"/>
      <w:r w:rsidR="00705AC1" w:rsidRPr="00081EE0">
        <w:rPr>
          <w:rFonts w:ascii="Arial Narrow" w:hAnsi="Arial Narrow" w:cs="Arial"/>
          <w:sz w:val="24"/>
          <w:szCs w:val="24"/>
        </w:rPr>
        <w:t xml:space="preserve"> tovaru podľa článku </w:t>
      </w:r>
      <w:r w:rsidRPr="00081EE0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081EE0">
        <w:rPr>
          <w:rFonts w:ascii="Arial Narrow" w:hAnsi="Arial Narrow" w:cs="Arial"/>
          <w:sz w:val="24"/>
          <w:szCs w:val="24"/>
        </w:rPr>
        <w:t>zmluvy, je  Objednávateľ</w:t>
      </w:r>
      <w:r w:rsidRPr="00081EE0">
        <w:rPr>
          <w:rFonts w:ascii="Arial Narrow" w:hAnsi="Arial Narrow" w:cs="Arial"/>
          <w:sz w:val="24"/>
          <w:szCs w:val="24"/>
        </w:rPr>
        <w:t xml:space="preserve"> oprávnený si uplatniť</w:t>
      </w:r>
      <w:r w:rsidR="00705AC1" w:rsidRPr="00081EE0">
        <w:rPr>
          <w:rFonts w:ascii="Arial Narrow" w:hAnsi="Arial Narrow" w:cs="Arial"/>
          <w:sz w:val="24"/>
          <w:szCs w:val="24"/>
        </w:rPr>
        <w:t xml:space="preserve"> </w:t>
      </w:r>
      <w:r w:rsidRPr="00081EE0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081EE0">
        <w:rPr>
          <w:rFonts w:ascii="Arial Narrow" w:hAnsi="Arial Narrow" w:cs="Arial"/>
          <w:sz w:val="24"/>
          <w:szCs w:val="24"/>
        </w:rPr>
        <w:t xml:space="preserve"> zmluvnú pokutu vo výške 0,05% z ceny tovaru s odstránením </w:t>
      </w:r>
      <w:proofErr w:type="spellStart"/>
      <w:r w:rsidR="00705AC1" w:rsidRPr="00081EE0">
        <w:rPr>
          <w:rFonts w:ascii="Arial Narrow" w:hAnsi="Arial Narrow" w:cs="Arial"/>
          <w:sz w:val="24"/>
          <w:szCs w:val="24"/>
        </w:rPr>
        <w:t>vád</w:t>
      </w:r>
      <w:proofErr w:type="spellEnd"/>
      <w:r w:rsidR="00705AC1" w:rsidRPr="00081EE0">
        <w:rPr>
          <w:rFonts w:ascii="Arial Narrow" w:hAnsi="Arial Narrow" w:cs="Arial"/>
          <w:sz w:val="24"/>
          <w:szCs w:val="24"/>
        </w:rPr>
        <w:t>, s ktorými je v omeškaní, a to za každý aj začatý deň omeškania</w:t>
      </w:r>
      <w:r w:rsidRPr="00081EE0">
        <w:rPr>
          <w:rFonts w:ascii="Arial Narrow" w:hAnsi="Arial Narrow" w:cs="Arial"/>
          <w:sz w:val="24"/>
          <w:szCs w:val="24"/>
        </w:rPr>
        <w:t>,</w:t>
      </w:r>
    </w:p>
    <w:p w14:paraId="4ED3F67F" w14:textId="77777777" w:rsidR="00C44573" w:rsidRPr="00081EE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c)  v prípade, ak je Objednávateľ v omeškaním s úhradou ceny  je Dodávateľ oprávnený si uplatniť zákonný úrok z omeškania z nezaplatenej ceny za každý aj začatý deň omeškania. </w:t>
      </w:r>
    </w:p>
    <w:p w14:paraId="58ED7E63" w14:textId="4C9F12DC" w:rsidR="00705AC1" w:rsidRPr="00081EE0" w:rsidRDefault="00C44573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 xml:space="preserve">12.2.     Zaplatením zmluvnej pokuty  Dodávateľom nezaniká nárok Objednávateľa na prípadnú náhradu škody, ktorá vznikla v príčinnej súvislosti s porušením zmluvnej povinnosti, za ktorú je uplatňovaná zmluvná pokuta.   </w:t>
      </w:r>
      <w:r w:rsidR="00705AC1" w:rsidRPr="00081EE0">
        <w:rPr>
          <w:rFonts w:ascii="Arial Narrow" w:hAnsi="Arial Narrow" w:cs="Arial"/>
          <w:sz w:val="24"/>
          <w:szCs w:val="24"/>
        </w:rPr>
        <w:t xml:space="preserve">  </w:t>
      </w:r>
    </w:p>
    <w:p w14:paraId="7D8F83BA" w14:textId="77777777" w:rsidR="00CB70CA" w:rsidRPr="00081EE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64F161B" w14:textId="509E30D0" w:rsidR="00A4774D" w:rsidRPr="00081EE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081EE0">
        <w:rPr>
          <w:rFonts w:ascii="Arial Narrow" w:hAnsi="Arial Narrow" w:cs="Calibri"/>
          <w:sz w:val="24"/>
          <w:szCs w:val="24"/>
        </w:rPr>
        <w:t>Článok XII</w:t>
      </w:r>
      <w:r w:rsidR="00705AC1" w:rsidRPr="00081EE0">
        <w:rPr>
          <w:rFonts w:ascii="Arial Narrow" w:hAnsi="Arial Narrow" w:cs="Calibri"/>
          <w:sz w:val="24"/>
          <w:szCs w:val="24"/>
        </w:rPr>
        <w:t>I</w:t>
      </w:r>
      <w:r w:rsidRPr="00081EE0">
        <w:rPr>
          <w:rFonts w:ascii="Arial Narrow" w:hAnsi="Arial Narrow" w:cs="Calibri"/>
          <w:sz w:val="24"/>
          <w:szCs w:val="24"/>
        </w:rPr>
        <w:t>.</w:t>
      </w:r>
    </w:p>
    <w:p w14:paraId="730FCC58" w14:textId="77777777" w:rsidR="00A4774D" w:rsidRPr="00081EE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081EE0">
        <w:rPr>
          <w:rFonts w:ascii="Arial Narrow" w:hAnsi="Arial Narrow"/>
          <w:b/>
          <w:sz w:val="24"/>
          <w:szCs w:val="24"/>
        </w:rPr>
        <w:t>Záverečné ustanovenia</w:t>
      </w:r>
    </w:p>
    <w:p w14:paraId="401F3132" w14:textId="77777777" w:rsidR="00A4774D" w:rsidRPr="00081EE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081EE0">
        <w:rPr>
          <w:rFonts w:ascii="Arial Narrow" w:hAnsi="Arial Narrow"/>
          <w:b/>
          <w:sz w:val="24"/>
          <w:szCs w:val="24"/>
        </w:rPr>
        <w:t xml:space="preserve"> </w:t>
      </w:r>
    </w:p>
    <w:p w14:paraId="07AF344B" w14:textId="669EC864" w:rsidR="00A4774D" w:rsidRPr="00081EE0" w:rsidRDefault="00A4774D" w:rsidP="00EB3747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14:paraId="6775CEA7" w14:textId="77777777" w:rsidR="00A4774D" w:rsidRPr="00081EE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2D85B95B" w14:textId="77777777" w:rsidR="00A4774D" w:rsidRPr="00081EE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7E24A5FB" w14:textId="77777777" w:rsidR="00A4774D" w:rsidRPr="00081EE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5F008ACA" w14:textId="77777777" w:rsidR="00A4774D" w:rsidRPr="00081EE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5049F3BC" w14:textId="6F14A7A6" w:rsidR="00AB550E" w:rsidRPr="00081EE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V prípade</w:t>
      </w:r>
      <w:r w:rsidRPr="00081EE0">
        <w:rPr>
          <w:rFonts w:ascii="Arial Narrow" w:hAnsi="Arial Narrow"/>
          <w:b/>
          <w:sz w:val="24"/>
          <w:szCs w:val="24"/>
        </w:rPr>
        <w:t xml:space="preserve"> </w:t>
      </w:r>
      <w:r w:rsidRPr="00081EE0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081EE0">
        <w:rPr>
          <w:rFonts w:ascii="Arial Narrow" w:hAnsi="Arial Narrow"/>
          <w:sz w:val="24"/>
          <w:szCs w:val="24"/>
        </w:rPr>
        <w:t>z</w:t>
      </w:r>
      <w:r w:rsidRPr="00081EE0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081EE0">
        <w:rPr>
          <w:rFonts w:ascii="Arial Narrow" w:hAnsi="Arial Narrow"/>
          <w:sz w:val="24"/>
          <w:szCs w:val="24"/>
        </w:rPr>
        <w:t>z</w:t>
      </w:r>
      <w:r w:rsidRPr="00081EE0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081EE0">
        <w:rPr>
          <w:rFonts w:ascii="Arial Narrow" w:hAnsi="Arial Narrow"/>
          <w:sz w:val="24"/>
          <w:szCs w:val="24"/>
        </w:rPr>
        <w:t>z</w:t>
      </w:r>
      <w:r w:rsidRPr="00081EE0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081EE0">
        <w:rPr>
          <w:rFonts w:ascii="Arial Narrow" w:hAnsi="Arial Narrow"/>
          <w:sz w:val="24"/>
          <w:szCs w:val="24"/>
        </w:rPr>
        <w:t xml:space="preserve"> z</w:t>
      </w:r>
      <w:r w:rsidRPr="00081EE0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14:paraId="117FD386" w14:textId="28151783" w:rsidR="00AB550E" w:rsidRPr="00081EE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65B15D1" w14:textId="77777777" w:rsidR="00AB550E" w:rsidRPr="00081EE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0420A268" w14:textId="77777777" w:rsidR="00AB550E" w:rsidRPr="00081EE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C6E8F63" w14:textId="77777777" w:rsidR="00AB550E" w:rsidRPr="00081EE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6B7B17DE" w14:textId="037B4EFC" w:rsidR="00AB550E" w:rsidRPr="00081EE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Táto zmluva je vyhotovená v </w:t>
      </w:r>
      <w:r w:rsidR="00D86A9A" w:rsidRPr="00081EE0">
        <w:rPr>
          <w:rFonts w:ascii="Arial Narrow" w:hAnsi="Arial Narrow"/>
          <w:sz w:val="24"/>
          <w:szCs w:val="24"/>
        </w:rPr>
        <w:t>šiestich</w:t>
      </w:r>
      <w:r w:rsidRPr="00081EE0">
        <w:rPr>
          <w:rFonts w:ascii="Arial Narrow" w:hAnsi="Arial Narrow"/>
          <w:sz w:val="24"/>
          <w:szCs w:val="24"/>
        </w:rPr>
        <w:t xml:space="preserve"> </w:t>
      </w:r>
      <w:r w:rsidR="00D86A9A" w:rsidRPr="00081EE0">
        <w:rPr>
          <w:rFonts w:ascii="Arial Narrow" w:hAnsi="Arial Narrow"/>
          <w:sz w:val="24"/>
          <w:szCs w:val="24"/>
        </w:rPr>
        <w:t>(6</w:t>
      </w:r>
      <w:r w:rsidRPr="00081EE0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081EE0">
        <w:rPr>
          <w:rFonts w:ascii="Arial Narrow" w:hAnsi="Arial Narrow"/>
          <w:sz w:val="24"/>
          <w:szCs w:val="24"/>
        </w:rPr>
        <w:t>Dodávateľovi</w:t>
      </w:r>
      <w:r w:rsidRPr="00081EE0">
        <w:rPr>
          <w:rFonts w:ascii="Arial Narrow" w:hAnsi="Arial Narrow"/>
          <w:sz w:val="24"/>
          <w:szCs w:val="24"/>
        </w:rPr>
        <w:t xml:space="preserve"> a </w:t>
      </w:r>
      <w:r w:rsidR="00D86A9A" w:rsidRPr="00081EE0">
        <w:rPr>
          <w:rFonts w:ascii="Arial Narrow" w:hAnsi="Arial Narrow"/>
          <w:sz w:val="24"/>
          <w:szCs w:val="24"/>
        </w:rPr>
        <w:t>štyri</w:t>
      </w:r>
      <w:r w:rsidRPr="00081EE0">
        <w:rPr>
          <w:rFonts w:ascii="Arial Narrow" w:hAnsi="Arial Narrow"/>
          <w:sz w:val="24"/>
          <w:szCs w:val="24"/>
        </w:rPr>
        <w:t xml:space="preserve"> (</w:t>
      </w:r>
      <w:r w:rsidR="00D86A9A" w:rsidRPr="00081EE0">
        <w:rPr>
          <w:rFonts w:ascii="Arial Narrow" w:hAnsi="Arial Narrow"/>
          <w:sz w:val="24"/>
          <w:szCs w:val="24"/>
        </w:rPr>
        <w:t>4</w:t>
      </w:r>
      <w:r w:rsidR="00F65ADB" w:rsidRPr="00081EE0">
        <w:rPr>
          <w:rFonts w:ascii="Arial Narrow" w:hAnsi="Arial Narrow"/>
          <w:sz w:val="24"/>
          <w:szCs w:val="24"/>
        </w:rPr>
        <w:t xml:space="preserve">) </w:t>
      </w:r>
      <w:r w:rsidRPr="00081EE0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081EE0">
        <w:rPr>
          <w:rFonts w:ascii="Arial Narrow" w:hAnsi="Arial Narrow"/>
          <w:sz w:val="24"/>
          <w:szCs w:val="24"/>
        </w:rPr>
        <w:t>Objednávateľovi</w:t>
      </w:r>
      <w:r w:rsidRPr="00081EE0">
        <w:rPr>
          <w:rFonts w:ascii="Arial Narrow" w:hAnsi="Arial Narrow"/>
          <w:sz w:val="24"/>
          <w:szCs w:val="24"/>
        </w:rPr>
        <w:t>.</w:t>
      </w:r>
    </w:p>
    <w:p w14:paraId="45939C3E" w14:textId="6C4F9C54" w:rsidR="00A4774D" w:rsidRPr="00081EE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2AE21A74" w14:textId="77777777" w:rsidR="00F57056" w:rsidRPr="00081EE0" w:rsidRDefault="00F57056" w:rsidP="00F57056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</w:p>
    <w:p w14:paraId="4ADDD95B" w14:textId="5DAFBEDC" w:rsidR="00A4774D" w:rsidRPr="00081EE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Príloha č. 1:</w:t>
      </w:r>
      <w:r w:rsidRPr="00081EE0">
        <w:rPr>
          <w:rFonts w:ascii="Arial Narrow" w:hAnsi="Arial Narrow"/>
          <w:sz w:val="24"/>
          <w:szCs w:val="24"/>
        </w:rPr>
        <w:tab/>
        <w:t xml:space="preserve"> Predmet zákazky </w:t>
      </w:r>
    </w:p>
    <w:p w14:paraId="3BE841F0" w14:textId="57A9EA6D" w:rsidR="00A4774D" w:rsidRPr="00081EE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Príloha č. 2:</w:t>
      </w:r>
      <w:r w:rsidRPr="00081EE0">
        <w:rPr>
          <w:rFonts w:ascii="Arial Narrow" w:hAnsi="Arial Narrow"/>
          <w:sz w:val="24"/>
          <w:szCs w:val="24"/>
        </w:rPr>
        <w:tab/>
        <w:t xml:space="preserve"> Vlastný návrh plnenia</w:t>
      </w:r>
      <w:r w:rsidR="00AF217D" w:rsidRPr="00081EE0">
        <w:rPr>
          <w:rFonts w:ascii="Arial Narrow" w:hAnsi="Arial Narrow"/>
          <w:sz w:val="24"/>
          <w:szCs w:val="24"/>
        </w:rPr>
        <w:t xml:space="preserve"> </w:t>
      </w:r>
    </w:p>
    <w:p w14:paraId="583671C6" w14:textId="068163E8" w:rsidR="00A4774D" w:rsidRPr="00081EE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Príloha č. 3:</w:t>
      </w:r>
      <w:r w:rsidRPr="00081EE0">
        <w:rPr>
          <w:rFonts w:ascii="Arial Narrow" w:hAnsi="Arial Narrow"/>
          <w:sz w:val="24"/>
          <w:szCs w:val="24"/>
        </w:rPr>
        <w:tab/>
        <w:t xml:space="preserve"> Štruktúrovaný rozpočet ceny </w:t>
      </w:r>
    </w:p>
    <w:p w14:paraId="3BB78DC0" w14:textId="07C26301" w:rsidR="00A4774D" w:rsidRPr="00081EE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>Príloha č. 4:</w:t>
      </w:r>
      <w:r w:rsidRPr="00081EE0">
        <w:rPr>
          <w:rFonts w:ascii="Arial Narrow" w:hAnsi="Arial Narrow"/>
          <w:sz w:val="24"/>
          <w:szCs w:val="24"/>
        </w:rPr>
        <w:tab/>
        <w:t xml:space="preserve"> Zoznam subdodávateľov</w:t>
      </w:r>
      <w:r w:rsidR="00AF217D" w:rsidRPr="00081EE0">
        <w:rPr>
          <w:rFonts w:ascii="Arial Narrow" w:hAnsi="Arial Narrow"/>
          <w:sz w:val="24"/>
          <w:szCs w:val="24"/>
        </w:rPr>
        <w:t xml:space="preserve"> </w:t>
      </w:r>
    </w:p>
    <w:p w14:paraId="0BC5C9E8" w14:textId="77777777" w:rsidR="00A4774D" w:rsidRPr="00081EE0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3DDF83E0" w14:textId="77777777" w:rsidR="00A4774D" w:rsidRPr="00081EE0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2D303DD" w14:textId="77777777" w:rsidR="00A4774D" w:rsidRPr="00081EE0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344806CF" w14:textId="77777777" w:rsidR="00A4774D" w:rsidRPr="00081EE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lastRenderedPageBreak/>
        <w:tab/>
        <w:t>V </w:t>
      </w:r>
      <w:proofErr w:type="spellStart"/>
      <w:r w:rsidRPr="00081EE0">
        <w:rPr>
          <w:rFonts w:ascii="Arial Narrow" w:hAnsi="Arial Narrow"/>
          <w:sz w:val="24"/>
          <w:szCs w:val="24"/>
        </w:rPr>
        <w:t>xxxxxxxxxxxx</w:t>
      </w:r>
      <w:proofErr w:type="spellEnd"/>
      <w:r w:rsidRPr="00081EE0">
        <w:rPr>
          <w:rFonts w:ascii="Arial Narrow" w:hAnsi="Arial Narrow"/>
          <w:sz w:val="24"/>
          <w:szCs w:val="24"/>
        </w:rPr>
        <w:t xml:space="preserve"> dňa .....................</w:t>
      </w:r>
      <w:r w:rsidRPr="00081EE0">
        <w:rPr>
          <w:rFonts w:ascii="Arial Narrow" w:hAnsi="Arial Narrow"/>
          <w:sz w:val="24"/>
          <w:szCs w:val="24"/>
        </w:rPr>
        <w:tab/>
      </w:r>
      <w:r w:rsidRPr="00081EE0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081EE0">
        <w:rPr>
          <w:rFonts w:ascii="Arial Narrow" w:hAnsi="Arial Narrow"/>
          <w:sz w:val="24"/>
          <w:szCs w:val="24"/>
        </w:rPr>
        <w:t>xxxxxxxxxxxx</w:t>
      </w:r>
      <w:proofErr w:type="spellEnd"/>
      <w:r w:rsidRPr="00081EE0">
        <w:rPr>
          <w:rFonts w:ascii="Arial Narrow" w:hAnsi="Arial Narrow"/>
          <w:sz w:val="24"/>
          <w:szCs w:val="24"/>
        </w:rPr>
        <w:t xml:space="preserve"> dňa: .....................</w:t>
      </w:r>
    </w:p>
    <w:p w14:paraId="4A39FEA7" w14:textId="77777777" w:rsidR="00A4774D" w:rsidRPr="00081EE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DEB2323" w14:textId="180DD70A" w:rsidR="00A4774D" w:rsidRPr="00081EE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081EE0">
        <w:rPr>
          <w:rFonts w:ascii="Arial Narrow" w:hAnsi="Arial Narrow"/>
          <w:sz w:val="24"/>
          <w:szCs w:val="24"/>
        </w:rPr>
        <w:t>Objednávateľa</w:t>
      </w:r>
      <w:r w:rsidRPr="00081EE0">
        <w:rPr>
          <w:rFonts w:ascii="Arial Narrow" w:hAnsi="Arial Narrow"/>
          <w:sz w:val="24"/>
          <w:szCs w:val="24"/>
        </w:rPr>
        <w:t>:</w:t>
      </w:r>
      <w:r w:rsidRPr="00081EE0">
        <w:rPr>
          <w:rFonts w:ascii="Arial Narrow" w:hAnsi="Arial Narrow"/>
          <w:sz w:val="24"/>
          <w:szCs w:val="24"/>
        </w:rPr>
        <w:tab/>
      </w:r>
      <w:r w:rsidRPr="00081EE0">
        <w:rPr>
          <w:rFonts w:ascii="Arial Narrow" w:hAnsi="Arial Narrow"/>
          <w:sz w:val="24"/>
          <w:szCs w:val="24"/>
        </w:rPr>
        <w:tab/>
      </w:r>
      <w:r w:rsidRPr="00081EE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081EE0">
        <w:rPr>
          <w:rFonts w:ascii="Arial Narrow" w:hAnsi="Arial Narrow"/>
          <w:sz w:val="24"/>
          <w:szCs w:val="24"/>
        </w:rPr>
        <w:t>Dodávateľa</w:t>
      </w:r>
      <w:r w:rsidRPr="00081EE0">
        <w:rPr>
          <w:rFonts w:ascii="Arial Narrow" w:hAnsi="Arial Narrow"/>
          <w:sz w:val="24"/>
          <w:szCs w:val="24"/>
        </w:rPr>
        <w:t>:</w:t>
      </w:r>
    </w:p>
    <w:p w14:paraId="30AFC0B8" w14:textId="77777777" w:rsidR="00A4774D" w:rsidRPr="00081EE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18125DD" w14:textId="77777777" w:rsidR="00A4774D" w:rsidRPr="00081EE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081EE0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081EE0">
        <w:rPr>
          <w:rFonts w:ascii="Arial Narrow" w:hAnsi="Arial Narrow"/>
          <w:sz w:val="24"/>
          <w:szCs w:val="24"/>
        </w:rPr>
        <w:tab/>
      </w:r>
      <w:r w:rsidRPr="00081EE0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p w14:paraId="32967304" w14:textId="77777777" w:rsidR="00A4774D" w:rsidRPr="00081EE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50C7313A" w14:textId="77777777" w:rsidR="00A4774D" w:rsidRPr="00081EE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sectPr w:rsidR="00A4774D" w:rsidRPr="00081EE0" w:rsidSect="004A424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74F4D" w14:textId="77777777" w:rsidR="00CA4CE7" w:rsidRDefault="00CA4CE7">
      <w:r>
        <w:separator/>
      </w:r>
    </w:p>
  </w:endnote>
  <w:endnote w:type="continuationSeparator" w:id="0">
    <w:p w14:paraId="20549CEB" w14:textId="77777777" w:rsidR="00CA4CE7" w:rsidRDefault="00CA4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1F36C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ascii="Arial Narrow" w:hAnsi="Arial Narrow" w:cs="Arial"/>
        <w:i/>
        <w:noProof/>
        <w:color w:val="808080"/>
        <w:lang w:eastAsia="sk-SK"/>
      </w:rPr>
      <w:t xml:space="preserve">   </w:t>
    </w: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38DA3E24" w14:textId="77777777" w:rsidR="009E26E8" w:rsidRPr="00F940E4" w:rsidRDefault="009E26E8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55F6C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ascii="Arial Narrow" w:hAnsi="Arial Narrow" w:cs="Arial"/>
        <w:i/>
        <w:noProof/>
        <w:color w:val="808080"/>
        <w:lang w:eastAsia="sk-SK"/>
      </w:rPr>
      <w:t xml:space="preserve">   </w:t>
    </w: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46DA664F" w14:textId="1A7A204D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ascii="Arial Narrow" w:hAnsi="Arial Narrow" w:cs="Arial"/>
        <w:i/>
        <w:color w:val="808080"/>
        <w:sz w:val="18"/>
        <w:szCs w:val="18"/>
      </w:rPr>
      <w:t xml:space="preserve"> </w:t>
    </w:r>
    <w:r w:rsidRPr="00A27E57">
      <w:rPr>
        <w:rFonts w:cs="Arial"/>
        <w:color w:val="000000"/>
        <w:szCs w:val="14"/>
      </w:rPr>
      <w:tab/>
    </w:r>
    <w:r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4A4241">
      <w:rPr>
        <w:rFonts w:ascii="Arial Narrow" w:hAnsi="Arial Narrow" w:cs="Arial"/>
        <w:noProof/>
        <w:color w:val="000000"/>
        <w:sz w:val="22"/>
        <w:szCs w:val="22"/>
      </w:rPr>
      <w:t>1</w:t>
    </w:r>
    <w:r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7458BE">
      <w:rPr>
        <w:rFonts w:ascii="Arial Narrow" w:hAnsi="Arial Narrow" w:cs="Arial"/>
        <w:noProof/>
        <w:color w:val="000000"/>
        <w:sz w:val="22"/>
        <w:szCs w:val="22"/>
      </w:rPr>
      <w:t>8</w:t>
    </w:r>
    <w:r w:rsidRPr="00A27E57">
      <w:rPr>
        <w:rFonts w:ascii="Arial Narrow" w:hAnsi="Arial Narrow" w:cs="Arial"/>
        <w:color w:val="000000"/>
        <w:sz w:val="22"/>
        <w:szCs w:val="22"/>
      </w:rPr>
      <w:fldChar w:fldCharType="end"/>
    </w:r>
  </w:p>
  <w:p w14:paraId="4393C7C1" w14:textId="77777777" w:rsidR="00A27E57" w:rsidRDefault="00A27E5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441D0" w14:textId="77777777" w:rsidR="00CA4CE7" w:rsidRDefault="00CA4CE7">
      <w:r>
        <w:separator/>
      </w:r>
    </w:p>
  </w:footnote>
  <w:footnote w:type="continuationSeparator" w:id="0">
    <w:p w14:paraId="7F0AE82A" w14:textId="77777777" w:rsidR="00CA4CE7" w:rsidRDefault="00CA4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C2D34" w14:textId="77777777" w:rsidR="009E26E8" w:rsidRDefault="009E26E8"/>
  <w:p w14:paraId="0B8F2CDD" w14:textId="77777777" w:rsidR="009E26E8" w:rsidRDefault="009E26E8"/>
  <w:p w14:paraId="0EB8CF43" w14:textId="77777777" w:rsidR="009E26E8" w:rsidRDefault="009E26E8"/>
  <w:p w14:paraId="62F400EC" w14:textId="77777777" w:rsidR="009E26E8" w:rsidRDefault="009E26E8"/>
  <w:p w14:paraId="45D457CB" w14:textId="77777777" w:rsidR="009E26E8" w:rsidRDefault="009E26E8"/>
  <w:p w14:paraId="7E38DC76" w14:textId="77777777" w:rsidR="009E26E8" w:rsidRDefault="009E26E8"/>
  <w:p w14:paraId="666E9346" w14:textId="77777777" w:rsidR="009E26E8" w:rsidRDefault="009E26E8"/>
  <w:p w14:paraId="3B14E0BD" w14:textId="77777777" w:rsidR="009E26E8" w:rsidRDefault="009E26E8"/>
  <w:p w14:paraId="2AFE7340" w14:textId="77777777" w:rsidR="009E26E8" w:rsidRDefault="009E26E8"/>
  <w:p w14:paraId="7E9827C0" w14:textId="77777777" w:rsidR="009E26E8" w:rsidRDefault="009E26E8"/>
  <w:p w14:paraId="2E39F839" w14:textId="77777777" w:rsidR="009E26E8" w:rsidRDefault="009E26E8"/>
  <w:p w14:paraId="00F465C6" w14:textId="77777777" w:rsidR="009E26E8" w:rsidRDefault="009E26E8"/>
  <w:p w14:paraId="3AF0FFD9" w14:textId="77777777" w:rsidR="009E26E8" w:rsidRDefault="009E26E8"/>
  <w:p w14:paraId="4A93F409" w14:textId="77777777" w:rsidR="009E26E8" w:rsidRDefault="009E26E8"/>
  <w:p w14:paraId="2905D829" w14:textId="77777777" w:rsidR="009E26E8" w:rsidRDefault="009E26E8"/>
  <w:p w14:paraId="60425D08" w14:textId="77777777" w:rsidR="009E26E8" w:rsidRDefault="009E26E8"/>
  <w:p w14:paraId="6CF7E853" w14:textId="77777777" w:rsidR="009E26E8" w:rsidRDefault="009E26E8"/>
  <w:p w14:paraId="7D98B1FB" w14:textId="77777777" w:rsidR="009E26E8" w:rsidRDefault="009E26E8"/>
  <w:p w14:paraId="65F0F7DF" w14:textId="77777777" w:rsidR="009E26E8" w:rsidRDefault="009E26E8"/>
  <w:p w14:paraId="6862126E" w14:textId="77777777" w:rsidR="009E26E8" w:rsidRDefault="009E26E8"/>
  <w:p w14:paraId="1569FFCC" w14:textId="77777777" w:rsidR="009E26E8" w:rsidRDefault="009E26E8"/>
  <w:p w14:paraId="1E86F5ED" w14:textId="77777777" w:rsidR="009E26E8" w:rsidRDefault="009E26E8"/>
  <w:p w14:paraId="3A953D25" w14:textId="77777777" w:rsidR="009E26E8" w:rsidRDefault="009E26E8"/>
  <w:p w14:paraId="0A578930" w14:textId="77777777" w:rsidR="009E26E8" w:rsidRDefault="009E26E8"/>
  <w:p w14:paraId="5B36BA9F" w14:textId="77777777" w:rsidR="009E26E8" w:rsidRDefault="009E26E8"/>
  <w:p w14:paraId="5DA24AD7" w14:textId="77777777" w:rsidR="009E26E8" w:rsidRDefault="009E26E8"/>
  <w:p w14:paraId="361DF538" w14:textId="77777777" w:rsidR="009E26E8" w:rsidRDefault="009E26E8"/>
  <w:p w14:paraId="36553A63" w14:textId="77777777" w:rsidR="009E26E8" w:rsidRDefault="009E26E8"/>
  <w:p w14:paraId="7EADC805" w14:textId="77777777" w:rsidR="009E26E8" w:rsidRDefault="009E26E8"/>
  <w:p w14:paraId="6BDF62C5" w14:textId="77777777" w:rsidR="009E26E8" w:rsidRDefault="009E26E8"/>
  <w:p w14:paraId="73DD229D" w14:textId="77777777" w:rsidR="009E26E8" w:rsidRDefault="009E26E8"/>
  <w:p w14:paraId="0585D567" w14:textId="77777777" w:rsidR="009E26E8" w:rsidRDefault="009E26E8"/>
  <w:p w14:paraId="7A588756" w14:textId="77777777" w:rsidR="009E26E8" w:rsidRDefault="009E26E8"/>
  <w:p w14:paraId="314CF3EA" w14:textId="77777777" w:rsidR="009E26E8" w:rsidRDefault="009E26E8"/>
  <w:p w14:paraId="703633A4" w14:textId="77777777" w:rsidR="009E26E8" w:rsidRDefault="009E26E8"/>
  <w:p w14:paraId="6A682066" w14:textId="77777777" w:rsidR="009E26E8" w:rsidRDefault="009E26E8"/>
  <w:p w14:paraId="37AFD2C8" w14:textId="77777777" w:rsidR="009E26E8" w:rsidRDefault="009E26E8"/>
  <w:p w14:paraId="6F360172" w14:textId="77777777" w:rsidR="009E26E8" w:rsidRDefault="009E26E8">
    <w:pPr>
      <w:numPr>
        <w:ins w:id="1" w:author="mzuberska" w:date="2005-03-03T15:40:00Z"/>
      </w:numPr>
    </w:pPr>
  </w:p>
  <w:p w14:paraId="05E25480" w14:textId="77777777" w:rsidR="009E26E8" w:rsidRDefault="009E26E8">
    <w:pPr>
      <w:numPr>
        <w:ins w:id="2" w:author="mzuberska" w:date="2005-03-03T15:40:00Z"/>
      </w:numPr>
    </w:pPr>
  </w:p>
  <w:p w14:paraId="56D05D22" w14:textId="77777777" w:rsidR="009E26E8" w:rsidRDefault="009E26E8">
    <w:pPr>
      <w:numPr>
        <w:ins w:id="3" w:author="mzuberska" w:date="2005-03-03T15:40:00Z"/>
      </w:numPr>
    </w:pPr>
  </w:p>
  <w:p w14:paraId="1291C8C1" w14:textId="77777777" w:rsidR="009E26E8" w:rsidRDefault="009E26E8">
    <w:pPr>
      <w:numPr>
        <w:ins w:id="4" w:author="mzuberska" w:date="2005-03-03T15:40:00Z"/>
      </w:numPr>
    </w:pPr>
  </w:p>
  <w:p w14:paraId="7DCF6110" w14:textId="77777777" w:rsidR="009E26E8" w:rsidRDefault="009E26E8">
    <w:pPr>
      <w:numPr>
        <w:ins w:id="5" w:author="mzuberska" w:date="2005-03-03T15:40:00Z"/>
      </w:numPr>
    </w:pPr>
  </w:p>
  <w:p w14:paraId="17CB918F" w14:textId="77777777" w:rsidR="009E26E8" w:rsidRDefault="009E26E8">
    <w:pPr>
      <w:numPr>
        <w:ins w:id="6" w:author="mzuberska" w:date="2005-03-03T15:40:00Z"/>
      </w:numPr>
    </w:pPr>
  </w:p>
  <w:p w14:paraId="779BE068" w14:textId="77777777" w:rsidR="009E26E8" w:rsidRDefault="009E26E8">
    <w:pPr>
      <w:numPr>
        <w:ins w:id="7" w:author="mzuberska" w:date="2005-03-03T15:40:00Z"/>
      </w:numPr>
    </w:pPr>
  </w:p>
  <w:p w14:paraId="31FCDE3C" w14:textId="77777777" w:rsidR="009E26E8" w:rsidRDefault="009E26E8">
    <w:pPr>
      <w:numPr>
        <w:ins w:id="8" w:author="mzuberska" w:date="2005-03-03T15:40:00Z"/>
      </w:numPr>
    </w:pPr>
  </w:p>
  <w:p w14:paraId="4CE65F5D" w14:textId="77777777" w:rsidR="009E26E8" w:rsidRDefault="009E26E8">
    <w:pPr>
      <w:numPr>
        <w:ins w:id="9" w:author="mzuberska" w:date="2005-03-03T15:40:00Z"/>
      </w:numPr>
    </w:pPr>
  </w:p>
  <w:p w14:paraId="3CE55C23" w14:textId="77777777" w:rsidR="009E26E8" w:rsidRDefault="009E26E8">
    <w:pPr>
      <w:numPr>
        <w:ins w:id="10" w:author="mzuberska" w:date="2005-03-03T15:40:00Z"/>
      </w:numPr>
    </w:pPr>
  </w:p>
  <w:p w14:paraId="460C6D07" w14:textId="77777777" w:rsidR="009E26E8" w:rsidRDefault="009E26E8">
    <w:pPr>
      <w:numPr>
        <w:ins w:id="11" w:author="mzuberska" w:date="2005-03-03T15:40:00Z"/>
      </w:numPr>
    </w:pPr>
  </w:p>
  <w:p w14:paraId="65BF75DD" w14:textId="77777777" w:rsidR="009E26E8" w:rsidRDefault="009E26E8">
    <w:pPr>
      <w:numPr>
        <w:ins w:id="12" w:author="mzuberska" w:date="2005-03-03T15:40:00Z"/>
      </w:numPr>
    </w:pPr>
  </w:p>
  <w:p w14:paraId="7D1994B2" w14:textId="77777777" w:rsidR="009E26E8" w:rsidRDefault="009E26E8">
    <w:pPr>
      <w:numPr>
        <w:ins w:id="13" w:author="mzuberska" w:date="2005-03-03T15:40:00Z"/>
      </w:numPr>
    </w:pPr>
  </w:p>
  <w:p w14:paraId="596A62B4" w14:textId="77777777" w:rsidR="009E26E8" w:rsidRDefault="009E26E8">
    <w:pPr>
      <w:numPr>
        <w:ins w:id="14" w:author="mzuberska" w:date="2005-03-03T15:40:00Z"/>
      </w:numPr>
    </w:pPr>
  </w:p>
  <w:p w14:paraId="61597EE9" w14:textId="77777777" w:rsidR="009E26E8" w:rsidRDefault="009E26E8">
    <w:pPr>
      <w:numPr>
        <w:ins w:id="15" w:author="mzuberska" w:date="2005-03-03T15:40:00Z"/>
      </w:numPr>
    </w:pPr>
  </w:p>
  <w:p w14:paraId="4166A396" w14:textId="77777777" w:rsidR="009E26E8" w:rsidRDefault="009E26E8">
    <w:pPr>
      <w:numPr>
        <w:ins w:id="16" w:author="Unknown"/>
      </w:numPr>
    </w:pPr>
  </w:p>
  <w:p w14:paraId="199E7D66" w14:textId="77777777" w:rsidR="009E26E8" w:rsidRDefault="009E26E8">
    <w:pPr>
      <w:numPr>
        <w:ins w:id="17" w:author="Unknown"/>
      </w:numPr>
    </w:pPr>
  </w:p>
  <w:p w14:paraId="703D659A" w14:textId="77777777" w:rsidR="009E26E8" w:rsidRDefault="009E26E8">
    <w:pPr>
      <w:numPr>
        <w:ins w:id="18" w:author="Unknown"/>
      </w:numPr>
    </w:pPr>
  </w:p>
  <w:p w14:paraId="7E6FC3F2" w14:textId="77777777" w:rsidR="009E26E8" w:rsidRDefault="009E26E8">
    <w:pPr>
      <w:numPr>
        <w:ins w:id="19" w:author="Unknown"/>
      </w:numPr>
    </w:pPr>
  </w:p>
  <w:p w14:paraId="20BD169F" w14:textId="77777777" w:rsidR="009E26E8" w:rsidRDefault="009E26E8">
    <w:pPr>
      <w:numPr>
        <w:ins w:id="20" w:author="Unknown"/>
      </w:numPr>
    </w:pPr>
  </w:p>
  <w:p w14:paraId="1119A768" w14:textId="77777777" w:rsidR="009E26E8" w:rsidRDefault="009E26E8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BD0EA" w14:textId="77777777" w:rsidR="009E26E8" w:rsidRPr="00E058D0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27247D0" w14:textId="142AC7B2" w:rsidR="009E26E8" w:rsidRPr="00E058D0" w:rsidRDefault="009E26E8" w:rsidP="00165C42">
    <w:pPr>
      <w:pStyle w:val="Zkladntext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07C36" w14:textId="77777777" w:rsidR="00C656F1" w:rsidRPr="00E058D0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E59F8BB" w14:textId="77777777"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5CA82B52" w14:textId="77777777"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14:paraId="3A92DFB3" w14:textId="77777777" w:rsidR="00C656F1" w:rsidRPr="00E058D0" w:rsidRDefault="00C656F1" w:rsidP="00C656F1">
    <w:pPr>
      <w:pStyle w:val="Zkladntext3"/>
    </w:pPr>
    <w:r>
      <mc:AlternateContent>
        <mc:Choice Requires="wps">
          <w:drawing>
            <wp:anchor distT="4294967294" distB="4294967294" distL="114300" distR="114300" simplePos="0" relativeHeight="251659776" behindDoc="0" locked="0" layoutInCell="1" allowOverlap="1" wp14:anchorId="41FED841" wp14:editId="68BB16C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B40881F" id="Line 1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14:paraId="2F9CB9FC" w14:textId="77777777" w:rsidR="00C656F1" w:rsidRDefault="00C656F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26"/>
  </w:num>
  <w:num w:numId="5">
    <w:abstractNumId w:val="7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22"/>
  </w:num>
  <w:num w:numId="11">
    <w:abstractNumId w:val="1"/>
  </w:num>
  <w:num w:numId="12">
    <w:abstractNumId w:val="9"/>
  </w:num>
  <w:num w:numId="13">
    <w:abstractNumId w:val="17"/>
  </w:num>
  <w:num w:numId="14">
    <w:abstractNumId w:val="13"/>
  </w:num>
  <w:num w:numId="15">
    <w:abstractNumId w:val="16"/>
  </w:num>
  <w:num w:numId="16">
    <w:abstractNumId w:val="20"/>
  </w:num>
  <w:num w:numId="17">
    <w:abstractNumId w:val="5"/>
  </w:num>
  <w:num w:numId="18">
    <w:abstractNumId w:val="0"/>
  </w:num>
  <w:num w:numId="19">
    <w:abstractNumId w:val="10"/>
  </w:num>
  <w:num w:numId="20">
    <w:abstractNumId w:val="12"/>
  </w:num>
  <w:num w:numId="21">
    <w:abstractNumId w:val="8"/>
  </w:num>
  <w:num w:numId="22">
    <w:abstractNumId w:val="14"/>
  </w:num>
  <w:num w:numId="23">
    <w:abstractNumId w:val="23"/>
  </w:num>
  <w:num w:numId="24">
    <w:abstractNumId w:val="21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1776"/>
    <w:rsid w:val="00001ACD"/>
    <w:rsid w:val="00002611"/>
    <w:rsid w:val="00002A6E"/>
    <w:rsid w:val="00002CE0"/>
    <w:rsid w:val="00004A6F"/>
    <w:rsid w:val="0001182A"/>
    <w:rsid w:val="000133B2"/>
    <w:rsid w:val="000143FD"/>
    <w:rsid w:val="0001726F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81EE0"/>
    <w:rsid w:val="00082199"/>
    <w:rsid w:val="00082992"/>
    <w:rsid w:val="00083165"/>
    <w:rsid w:val="00090A6B"/>
    <w:rsid w:val="0009161B"/>
    <w:rsid w:val="00091A79"/>
    <w:rsid w:val="00092442"/>
    <w:rsid w:val="00097CBA"/>
    <w:rsid w:val="000A04B9"/>
    <w:rsid w:val="000A19CF"/>
    <w:rsid w:val="000A2C2E"/>
    <w:rsid w:val="000A3C97"/>
    <w:rsid w:val="000A47B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9DA"/>
    <w:rsid w:val="000D1AF2"/>
    <w:rsid w:val="000D350F"/>
    <w:rsid w:val="000D3871"/>
    <w:rsid w:val="000D47C7"/>
    <w:rsid w:val="000D60B7"/>
    <w:rsid w:val="000D79FF"/>
    <w:rsid w:val="000E02B8"/>
    <w:rsid w:val="000E1136"/>
    <w:rsid w:val="000E2C09"/>
    <w:rsid w:val="000E6241"/>
    <w:rsid w:val="000E7ABF"/>
    <w:rsid w:val="000F0D9A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10ED8"/>
    <w:rsid w:val="001111FD"/>
    <w:rsid w:val="00111847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371D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67C51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7CD9"/>
    <w:rsid w:val="00187F6B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108A0"/>
    <w:rsid w:val="00210C0A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30E95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4369"/>
    <w:rsid w:val="0027540B"/>
    <w:rsid w:val="00277C70"/>
    <w:rsid w:val="00281C95"/>
    <w:rsid w:val="00281E5F"/>
    <w:rsid w:val="00282FAE"/>
    <w:rsid w:val="002834FA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5A6F"/>
    <w:rsid w:val="002C66A7"/>
    <w:rsid w:val="002C7931"/>
    <w:rsid w:val="002D0E9A"/>
    <w:rsid w:val="002D13F1"/>
    <w:rsid w:val="002D30EC"/>
    <w:rsid w:val="002D47B0"/>
    <w:rsid w:val="002E068D"/>
    <w:rsid w:val="002E1A5C"/>
    <w:rsid w:val="002E338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4D0F"/>
    <w:rsid w:val="0036627F"/>
    <w:rsid w:val="0037110F"/>
    <w:rsid w:val="003713A4"/>
    <w:rsid w:val="003717AC"/>
    <w:rsid w:val="00376DE9"/>
    <w:rsid w:val="00376F60"/>
    <w:rsid w:val="00377E0B"/>
    <w:rsid w:val="003838E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2182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0CFB"/>
    <w:rsid w:val="00420D52"/>
    <w:rsid w:val="0042259C"/>
    <w:rsid w:val="00422EF7"/>
    <w:rsid w:val="0042330C"/>
    <w:rsid w:val="00423AC2"/>
    <w:rsid w:val="0042541E"/>
    <w:rsid w:val="00426EF7"/>
    <w:rsid w:val="00430BEE"/>
    <w:rsid w:val="00430C7C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90A21"/>
    <w:rsid w:val="00494762"/>
    <w:rsid w:val="00495DA0"/>
    <w:rsid w:val="00496737"/>
    <w:rsid w:val="004A0685"/>
    <w:rsid w:val="004A2660"/>
    <w:rsid w:val="004A4241"/>
    <w:rsid w:val="004A504A"/>
    <w:rsid w:val="004A508C"/>
    <w:rsid w:val="004A5506"/>
    <w:rsid w:val="004A57DB"/>
    <w:rsid w:val="004A5DAD"/>
    <w:rsid w:val="004A6225"/>
    <w:rsid w:val="004B087C"/>
    <w:rsid w:val="004B154F"/>
    <w:rsid w:val="004B33F7"/>
    <w:rsid w:val="004B36A8"/>
    <w:rsid w:val="004B4EAD"/>
    <w:rsid w:val="004C03A2"/>
    <w:rsid w:val="004C1D61"/>
    <w:rsid w:val="004C4664"/>
    <w:rsid w:val="004C6E38"/>
    <w:rsid w:val="004C714A"/>
    <w:rsid w:val="004D1997"/>
    <w:rsid w:val="004D2666"/>
    <w:rsid w:val="004D2776"/>
    <w:rsid w:val="004D2DC0"/>
    <w:rsid w:val="004D310A"/>
    <w:rsid w:val="004D56FE"/>
    <w:rsid w:val="004D59E2"/>
    <w:rsid w:val="004D67CE"/>
    <w:rsid w:val="004E0441"/>
    <w:rsid w:val="004E0DB2"/>
    <w:rsid w:val="004E686D"/>
    <w:rsid w:val="004E7C40"/>
    <w:rsid w:val="004F4181"/>
    <w:rsid w:val="00500BE5"/>
    <w:rsid w:val="00500D55"/>
    <w:rsid w:val="00506A03"/>
    <w:rsid w:val="00507BBC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41F5"/>
    <w:rsid w:val="005B42A1"/>
    <w:rsid w:val="005B474B"/>
    <w:rsid w:val="005B4D6C"/>
    <w:rsid w:val="005B7336"/>
    <w:rsid w:val="005C26BD"/>
    <w:rsid w:val="005C2B4E"/>
    <w:rsid w:val="005C35F5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600932"/>
    <w:rsid w:val="00600D7C"/>
    <w:rsid w:val="0060143A"/>
    <w:rsid w:val="006015F4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1693"/>
    <w:rsid w:val="00623603"/>
    <w:rsid w:val="0062422D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76E0"/>
    <w:rsid w:val="0069080B"/>
    <w:rsid w:val="00691671"/>
    <w:rsid w:val="00692EB4"/>
    <w:rsid w:val="006931C4"/>
    <w:rsid w:val="006940F5"/>
    <w:rsid w:val="006975FB"/>
    <w:rsid w:val="006979FF"/>
    <w:rsid w:val="006A147E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20132"/>
    <w:rsid w:val="00721416"/>
    <w:rsid w:val="0072438C"/>
    <w:rsid w:val="007250E5"/>
    <w:rsid w:val="007254DB"/>
    <w:rsid w:val="00725A99"/>
    <w:rsid w:val="0072626B"/>
    <w:rsid w:val="00727F50"/>
    <w:rsid w:val="00731E35"/>
    <w:rsid w:val="0073316E"/>
    <w:rsid w:val="00744268"/>
    <w:rsid w:val="007452B6"/>
    <w:rsid w:val="007458BE"/>
    <w:rsid w:val="007463B6"/>
    <w:rsid w:val="007464E8"/>
    <w:rsid w:val="00746B40"/>
    <w:rsid w:val="0075013B"/>
    <w:rsid w:val="007504F7"/>
    <w:rsid w:val="007505BC"/>
    <w:rsid w:val="00751772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1C17"/>
    <w:rsid w:val="00774509"/>
    <w:rsid w:val="00775230"/>
    <w:rsid w:val="0077635E"/>
    <w:rsid w:val="0078279E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C0F"/>
    <w:rsid w:val="0082121F"/>
    <w:rsid w:val="00821674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36C9"/>
    <w:rsid w:val="00894329"/>
    <w:rsid w:val="00894370"/>
    <w:rsid w:val="00894AD4"/>
    <w:rsid w:val="0089538E"/>
    <w:rsid w:val="0089766C"/>
    <w:rsid w:val="00897FFE"/>
    <w:rsid w:val="008A0F98"/>
    <w:rsid w:val="008A29B2"/>
    <w:rsid w:val="008A356C"/>
    <w:rsid w:val="008A6166"/>
    <w:rsid w:val="008A68D4"/>
    <w:rsid w:val="008A6AD9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35B7"/>
    <w:rsid w:val="00984270"/>
    <w:rsid w:val="009872B8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4825"/>
    <w:rsid w:val="009F7D09"/>
    <w:rsid w:val="00A00CA3"/>
    <w:rsid w:val="00A00F4A"/>
    <w:rsid w:val="00A01E44"/>
    <w:rsid w:val="00A02DFB"/>
    <w:rsid w:val="00A04A5F"/>
    <w:rsid w:val="00A059D5"/>
    <w:rsid w:val="00A0617A"/>
    <w:rsid w:val="00A06D43"/>
    <w:rsid w:val="00A11FCE"/>
    <w:rsid w:val="00A12135"/>
    <w:rsid w:val="00A12277"/>
    <w:rsid w:val="00A13C90"/>
    <w:rsid w:val="00A14D93"/>
    <w:rsid w:val="00A15190"/>
    <w:rsid w:val="00A167B1"/>
    <w:rsid w:val="00A1759B"/>
    <w:rsid w:val="00A2072B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6558"/>
    <w:rsid w:val="00A57183"/>
    <w:rsid w:val="00A606FB"/>
    <w:rsid w:val="00A60AD4"/>
    <w:rsid w:val="00A61438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6513"/>
    <w:rsid w:val="00A97F78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99B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513D"/>
    <w:rsid w:val="00B0779D"/>
    <w:rsid w:val="00B07D27"/>
    <w:rsid w:val="00B10DEF"/>
    <w:rsid w:val="00B141D0"/>
    <w:rsid w:val="00B15291"/>
    <w:rsid w:val="00B168A7"/>
    <w:rsid w:val="00B17FBA"/>
    <w:rsid w:val="00B2048D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6269"/>
    <w:rsid w:val="00B3669E"/>
    <w:rsid w:val="00B36909"/>
    <w:rsid w:val="00B41E97"/>
    <w:rsid w:val="00B469CF"/>
    <w:rsid w:val="00B503AC"/>
    <w:rsid w:val="00B50994"/>
    <w:rsid w:val="00B517EF"/>
    <w:rsid w:val="00B5187B"/>
    <w:rsid w:val="00B5202A"/>
    <w:rsid w:val="00B55475"/>
    <w:rsid w:val="00B55A04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70503"/>
    <w:rsid w:val="00B713AF"/>
    <w:rsid w:val="00B71671"/>
    <w:rsid w:val="00B73232"/>
    <w:rsid w:val="00B74A47"/>
    <w:rsid w:val="00B756D2"/>
    <w:rsid w:val="00B76CA9"/>
    <w:rsid w:val="00B76DDD"/>
    <w:rsid w:val="00B807BF"/>
    <w:rsid w:val="00B82327"/>
    <w:rsid w:val="00B8291F"/>
    <w:rsid w:val="00B84630"/>
    <w:rsid w:val="00B8492B"/>
    <w:rsid w:val="00B84FF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2072"/>
    <w:rsid w:val="00BB3978"/>
    <w:rsid w:val="00BB3C52"/>
    <w:rsid w:val="00BB44F8"/>
    <w:rsid w:val="00BB507B"/>
    <w:rsid w:val="00BB53AE"/>
    <w:rsid w:val="00BB5EA8"/>
    <w:rsid w:val="00BC23D8"/>
    <w:rsid w:val="00BC28A6"/>
    <w:rsid w:val="00BC32A6"/>
    <w:rsid w:val="00BC7276"/>
    <w:rsid w:val="00BD54CA"/>
    <w:rsid w:val="00BD6A4D"/>
    <w:rsid w:val="00BD7C43"/>
    <w:rsid w:val="00BD7E81"/>
    <w:rsid w:val="00BE038F"/>
    <w:rsid w:val="00BE119C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A65"/>
    <w:rsid w:val="00C20CB7"/>
    <w:rsid w:val="00C20D34"/>
    <w:rsid w:val="00C21387"/>
    <w:rsid w:val="00C21D8E"/>
    <w:rsid w:val="00C22A3F"/>
    <w:rsid w:val="00C22AA4"/>
    <w:rsid w:val="00C22B6E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8581E"/>
    <w:rsid w:val="00C90BE9"/>
    <w:rsid w:val="00C92305"/>
    <w:rsid w:val="00C92E57"/>
    <w:rsid w:val="00C93ED7"/>
    <w:rsid w:val="00C9498D"/>
    <w:rsid w:val="00C973D9"/>
    <w:rsid w:val="00CA04E4"/>
    <w:rsid w:val="00CA1CFC"/>
    <w:rsid w:val="00CA3377"/>
    <w:rsid w:val="00CA4CE7"/>
    <w:rsid w:val="00CA5047"/>
    <w:rsid w:val="00CB041C"/>
    <w:rsid w:val="00CB1471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1BCB"/>
    <w:rsid w:val="00CD1E95"/>
    <w:rsid w:val="00CD5FEC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6E2"/>
    <w:rsid w:val="00D22B64"/>
    <w:rsid w:val="00D241E0"/>
    <w:rsid w:val="00D26882"/>
    <w:rsid w:val="00D27ABD"/>
    <w:rsid w:val="00D345AE"/>
    <w:rsid w:val="00D36CF8"/>
    <w:rsid w:val="00D36EED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2606"/>
    <w:rsid w:val="00DB3AFA"/>
    <w:rsid w:val="00DB40A4"/>
    <w:rsid w:val="00DB494D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5C75"/>
    <w:rsid w:val="00E1676E"/>
    <w:rsid w:val="00E1756D"/>
    <w:rsid w:val="00E21632"/>
    <w:rsid w:val="00E22FA3"/>
    <w:rsid w:val="00E247A9"/>
    <w:rsid w:val="00E30526"/>
    <w:rsid w:val="00E32FD4"/>
    <w:rsid w:val="00E34732"/>
    <w:rsid w:val="00E34D75"/>
    <w:rsid w:val="00E35057"/>
    <w:rsid w:val="00E36530"/>
    <w:rsid w:val="00E404DC"/>
    <w:rsid w:val="00E41E28"/>
    <w:rsid w:val="00E42C56"/>
    <w:rsid w:val="00E442F6"/>
    <w:rsid w:val="00E45165"/>
    <w:rsid w:val="00E50965"/>
    <w:rsid w:val="00E53297"/>
    <w:rsid w:val="00E546BE"/>
    <w:rsid w:val="00E57E0F"/>
    <w:rsid w:val="00E603DF"/>
    <w:rsid w:val="00E603F4"/>
    <w:rsid w:val="00E614BB"/>
    <w:rsid w:val="00E63EC0"/>
    <w:rsid w:val="00E66EC2"/>
    <w:rsid w:val="00E6758F"/>
    <w:rsid w:val="00E741B2"/>
    <w:rsid w:val="00E7542D"/>
    <w:rsid w:val="00E81B6F"/>
    <w:rsid w:val="00E83525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305D"/>
    <w:rsid w:val="00EB3747"/>
    <w:rsid w:val="00EB4C64"/>
    <w:rsid w:val="00EB4FB3"/>
    <w:rsid w:val="00EB53EB"/>
    <w:rsid w:val="00EB7F7D"/>
    <w:rsid w:val="00EC0502"/>
    <w:rsid w:val="00EC1D95"/>
    <w:rsid w:val="00EC2537"/>
    <w:rsid w:val="00EC381F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338"/>
    <w:rsid w:val="00F23808"/>
    <w:rsid w:val="00F25378"/>
    <w:rsid w:val="00F26810"/>
    <w:rsid w:val="00F2684B"/>
    <w:rsid w:val="00F2699D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F4B"/>
    <w:rsid w:val="00F51837"/>
    <w:rsid w:val="00F51B5C"/>
    <w:rsid w:val="00F5414D"/>
    <w:rsid w:val="00F54F73"/>
    <w:rsid w:val="00F559F1"/>
    <w:rsid w:val="00F564FA"/>
    <w:rsid w:val="00F5689C"/>
    <w:rsid w:val="00F57056"/>
    <w:rsid w:val="00F578E5"/>
    <w:rsid w:val="00F60BC8"/>
    <w:rsid w:val="00F65ADB"/>
    <w:rsid w:val="00F66BB4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193B"/>
    <w:rsid w:val="00FE2CE0"/>
    <w:rsid w:val="00FE37D7"/>
    <w:rsid w:val="00FE47AF"/>
    <w:rsid w:val="00FE4943"/>
    <w:rsid w:val="00FE4EF0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58E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EA678-A655-468E-8C41-A4834DD7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3317</Words>
  <Characters>18910</Characters>
  <Application>Microsoft Office Word</Application>
  <DocSecurity>0</DocSecurity>
  <Lines>157</Lines>
  <Paragraphs>44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22183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14</cp:revision>
  <cp:lastPrinted>2019-09-05T08:48:00Z</cp:lastPrinted>
  <dcterms:created xsi:type="dcterms:W3CDTF">2019-07-22T06:50:00Z</dcterms:created>
  <dcterms:modified xsi:type="dcterms:W3CDTF">2022-03-29T14:38:00Z</dcterms:modified>
</cp:coreProperties>
</file>